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17773C" w14:textId="3796EF14" w:rsidR="00235296" w:rsidRPr="00C820D5" w:rsidRDefault="00F36D19" w:rsidP="00235296">
      <w:pPr>
        <w:jc w:val="center"/>
        <w:rPr>
          <w:rFonts w:ascii="Times New Roman" w:eastAsia="Times New Roman" w:hAnsi="Times New Roman" w:cs="Times New Roman"/>
          <w:b/>
          <w:bCs/>
          <w:color w:val="0070C0"/>
          <w:sz w:val="36"/>
          <w:szCs w:val="36"/>
          <w:shd w:val="clear" w:color="auto" w:fill="FFFFFF"/>
          <w:lang w:eastAsia="en-GB"/>
        </w:rPr>
      </w:pPr>
      <w:r w:rsidRPr="00C820D5">
        <w:rPr>
          <w:rFonts w:ascii="Times New Roman" w:eastAsia="Times New Roman" w:hAnsi="Times New Roman" w:cs="Times New Roman"/>
          <w:b/>
          <w:bCs/>
          <w:noProof/>
          <w:color w:val="0070C0"/>
          <w:sz w:val="36"/>
          <w:szCs w:val="36"/>
          <w:shd w:val="clear" w:color="auto" w:fill="FFFFFF"/>
          <w:lang w:eastAsia="en-GB"/>
        </w:rPr>
        <w:drawing>
          <wp:anchor distT="0" distB="0" distL="114300" distR="114300" simplePos="0" relativeHeight="251658240" behindDoc="0" locked="0" layoutInCell="1" allowOverlap="1" wp14:anchorId="37ED50AA" wp14:editId="2AF2880A">
            <wp:simplePos x="0" y="0"/>
            <wp:positionH relativeFrom="column">
              <wp:posOffset>-819150</wp:posOffset>
            </wp:positionH>
            <wp:positionV relativeFrom="paragraph">
              <wp:posOffset>-831850</wp:posOffset>
            </wp:positionV>
            <wp:extent cx="3206750" cy="1084950"/>
            <wp:effectExtent l="0" t="0" r="0" b="1270"/>
            <wp:wrapNone/>
            <wp:docPr id="1" name="Picture 1" descr="Graphical user interfac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10;&#10;Description automatically generated with medium confidence"/>
                    <pic:cNvPicPr/>
                  </pic:nvPicPr>
                  <pic:blipFill>
                    <a:blip r:embed="rId10">
                      <a:extLst>
                        <a:ext uri="{28A0092B-C50C-407E-A947-70E740481C1C}">
                          <a14:useLocalDpi xmlns:a14="http://schemas.microsoft.com/office/drawing/2010/main" val="0"/>
                        </a:ext>
                      </a:extLst>
                    </a:blip>
                    <a:stretch>
                      <a:fillRect/>
                    </a:stretch>
                  </pic:blipFill>
                  <pic:spPr>
                    <a:xfrm>
                      <a:off x="0" y="0"/>
                      <a:ext cx="3206750" cy="1084950"/>
                    </a:xfrm>
                    <a:prstGeom prst="rect">
                      <a:avLst/>
                    </a:prstGeom>
                  </pic:spPr>
                </pic:pic>
              </a:graphicData>
            </a:graphic>
            <wp14:sizeRelH relativeFrom="margin">
              <wp14:pctWidth>0</wp14:pctWidth>
            </wp14:sizeRelH>
            <wp14:sizeRelV relativeFrom="margin">
              <wp14:pctHeight>0</wp14:pctHeight>
            </wp14:sizeRelV>
          </wp:anchor>
        </w:drawing>
      </w:r>
    </w:p>
    <w:p w14:paraId="56C74E93" w14:textId="77777777"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215BE79B" w14:textId="27A1B870"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1D453B78" w14:textId="334BBEB3"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24A595D6" w14:textId="4D1C50E9"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420EC965" w14:textId="2ECC59A7" w:rsidR="00235296" w:rsidRPr="00C820D5" w:rsidRDefault="00A033F3" w:rsidP="00235296">
      <w:pPr>
        <w:jc w:val="center"/>
        <w:rPr>
          <w:rFonts w:ascii="Times New Roman" w:eastAsia="Times New Roman" w:hAnsi="Times New Roman" w:cs="Times New Roman"/>
          <w:b/>
          <w:bCs/>
          <w:color w:val="2F5496" w:themeColor="accent1" w:themeShade="BF"/>
          <w:sz w:val="36"/>
          <w:szCs w:val="36"/>
          <w:shd w:val="clear" w:color="auto" w:fill="FFFFFF"/>
          <w:lang w:eastAsia="en-GB"/>
        </w:rPr>
      </w:pPr>
      <w:r w:rsidRPr="00C820D5">
        <w:rPr>
          <w:rFonts w:ascii="Times New Roman" w:eastAsia="Times New Roman" w:hAnsi="Times New Roman" w:cs="Times New Roman"/>
          <w:b/>
          <w:bCs/>
          <w:color w:val="2F5496" w:themeColor="accent1" w:themeShade="BF"/>
          <w:sz w:val="36"/>
          <w:szCs w:val="36"/>
          <w:shd w:val="clear" w:color="auto" w:fill="FFFFFF"/>
          <w:lang w:eastAsia="en-GB"/>
        </w:rPr>
        <w:t>AS</w:t>
      </w:r>
      <w:r w:rsidR="00235296" w:rsidRPr="00C820D5">
        <w:rPr>
          <w:rFonts w:ascii="Times New Roman" w:eastAsia="Times New Roman" w:hAnsi="Times New Roman" w:cs="Times New Roman"/>
          <w:b/>
          <w:bCs/>
          <w:color w:val="2F5496" w:themeColor="accent1" w:themeShade="BF"/>
          <w:sz w:val="36"/>
          <w:szCs w:val="36"/>
          <w:shd w:val="clear" w:color="auto" w:fill="FFFFFF"/>
          <w:lang w:eastAsia="en-GB"/>
        </w:rPr>
        <w:t xml:space="preserve"> Koeru Hooldekeskus</w:t>
      </w:r>
    </w:p>
    <w:p w14:paraId="525FC412" w14:textId="3CA9C7BA" w:rsidR="00235296" w:rsidRPr="00C820D5" w:rsidRDefault="00235296" w:rsidP="00235296">
      <w:pPr>
        <w:jc w:val="center"/>
        <w:rPr>
          <w:rFonts w:ascii="Times New Roman" w:eastAsia="Times New Roman" w:hAnsi="Times New Roman" w:cs="Times New Roman"/>
          <w:b/>
          <w:bCs/>
          <w:color w:val="2F5496" w:themeColor="accent1" w:themeShade="BF"/>
          <w:sz w:val="36"/>
          <w:szCs w:val="36"/>
          <w:shd w:val="clear" w:color="auto" w:fill="FFFFFF"/>
          <w:lang w:eastAsia="en-GB"/>
        </w:rPr>
      </w:pPr>
    </w:p>
    <w:p w14:paraId="74BD3D68" w14:textId="47180167" w:rsidR="00235296" w:rsidRPr="00C820D5" w:rsidRDefault="00235296" w:rsidP="00235296">
      <w:pPr>
        <w:jc w:val="center"/>
        <w:rPr>
          <w:rFonts w:ascii="Times New Roman" w:eastAsia="Times New Roman" w:hAnsi="Times New Roman" w:cs="Times New Roman"/>
          <w:b/>
          <w:bCs/>
          <w:color w:val="2F5496" w:themeColor="accent1" w:themeShade="BF"/>
          <w:sz w:val="36"/>
          <w:szCs w:val="36"/>
          <w:shd w:val="clear" w:color="auto" w:fill="FFFFFF"/>
          <w:lang w:eastAsia="en-GB"/>
        </w:rPr>
      </w:pPr>
      <w:r w:rsidRPr="00C820D5">
        <w:rPr>
          <w:rFonts w:ascii="Times New Roman" w:eastAsia="Times New Roman" w:hAnsi="Times New Roman" w:cs="Times New Roman"/>
          <w:b/>
          <w:bCs/>
          <w:color w:val="2F5496" w:themeColor="accent1" w:themeShade="BF"/>
          <w:sz w:val="36"/>
          <w:szCs w:val="36"/>
          <w:shd w:val="clear" w:color="auto" w:fill="FFFFFF"/>
          <w:lang w:eastAsia="en-GB"/>
        </w:rPr>
        <w:t>Dementsuse Kompetentsikeskus</w:t>
      </w:r>
      <w:r w:rsidR="00651058" w:rsidRPr="00C820D5">
        <w:rPr>
          <w:rFonts w:ascii="Times New Roman" w:eastAsia="Times New Roman" w:hAnsi="Times New Roman" w:cs="Times New Roman"/>
          <w:b/>
          <w:bCs/>
          <w:color w:val="2F5496" w:themeColor="accent1" w:themeShade="BF"/>
          <w:sz w:val="36"/>
          <w:szCs w:val="36"/>
          <w:shd w:val="clear" w:color="auto" w:fill="FFFFFF"/>
          <w:lang w:eastAsia="en-GB"/>
        </w:rPr>
        <w:t xml:space="preserve"> (DKK)</w:t>
      </w:r>
    </w:p>
    <w:p w14:paraId="554710CF" w14:textId="225CCA2A"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5CC4757D" w14:textId="77DC1A24"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51E3E032" w14:textId="454C05A1"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5E0EBCA5" w14:textId="77777777"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372FEBC0" w14:textId="502A4479"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690DC9FE" w14:textId="1EB541FD" w:rsidR="00235296" w:rsidRPr="00C820D5" w:rsidRDefault="00235296" w:rsidP="00235296">
      <w:pPr>
        <w:jc w:val="center"/>
        <w:rPr>
          <w:rFonts w:ascii="Times New Roman" w:eastAsia="Times New Roman" w:hAnsi="Times New Roman" w:cs="Times New Roman"/>
          <w:b/>
          <w:bCs/>
          <w:color w:val="2F5496" w:themeColor="accent1" w:themeShade="BF"/>
          <w:sz w:val="44"/>
          <w:szCs w:val="44"/>
          <w:shd w:val="clear" w:color="auto" w:fill="FFFFFF"/>
          <w:lang w:eastAsia="en-GB"/>
        </w:rPr>
      </w:pPr>
      <w:r w:rsidRPr="00C820D5">
        <w:rPr>
          <w:rFonts w:ascii="Times New Roman" w:eastAsia="Times New Roman" w:hAnsi="Times New Roman" w:cs="Times New Roman"/>
          <w:b/>
          <w:bCs/>
          <w:color w:val="2F5496" w:themeColor="accent1" w:themeShade="BF"/>
          <w:sz w:val="44"/>
          <w:szCs w:val="44"/>
          <w:shd w:val="clear" w:color="auto" w:fill="FFFFFF"/>
          <w:lang w:eastAsia="en-GB"/>
        </w:rPr>
        <w:t>Strateegiline plaan aastateks 2023-202</w:t>
      </w:r>
      <w:r w:rsidR="00007B49" w:rsidRPr="00C820D5">
        <w:rPr>
          <w:rFonts w:ascii="Times New Roman" w:eastAsia="Times New Roman" w:hAnsi="Times New Roman" w:cs="Times New Roman"/>
          <w:b/>
          <w:bCs/>
          <w:color w:val="2F5496" w:themeColor="accent1" w:themeShade="BF"/>
          <w:sz w:val="44"/>
          <w:szCs w:val="44"/>
          <w:shd w:val="clear" w:color="auto" w:fill="FFFFFF"/>
          <w:lang w:eastAsia="en-GB"/>
        </w:rPr>
        <w:t>7</w:t>
      </w:r>
    </w:p>
    <w:p w14:paraId="5D3E32D9" w14:textId="35B1082F"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490E26B7" w14:textId="48E199FC"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19A79237" w14:textId="6CD16294"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5A1A43CD" w14:textId="5DEDE2EA"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105B177D" w14:textId="2C1F413A"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61063448" w14:textId="5EFBA990" w:rsidR="00235296" w:rsidRPr="00C820D5" w:rsidRDefault="00563BC1" w:rsidP="00235296">
      <w:pPr>
        <w:jc w:val="center"/>
        <w:rPr>
          <w:rFonts w:ascii="Times New Roman" w:eastAsia="Times New Roman" w:hAnsi="Times New Roman" w:cs="Times New Roman"/>
          <w:b/>
          <w:bCs/>
          <w:color w:val="0070C0"/>
          <w:sz w:val="36"/>
          <w:szCs w:val="36"/>
          <w:shd w:val="clear" w:color="auto" w:fill="FFFFFF"/>
          <w:lang w:eastAsia="en-GB"/>
        </w:rPr>
      </w:pPr>
      <w:r w:rsidRPr="00C820D5">
        <w:rPr>
          <w:noProof/>
        </w:rPr>
        <w:drawing>
          <wp:anchor distT="0" distB="0" distL="114300" distR="114300" simplePos="0" relativeHeight="251659264" behindDoc="1" locked="0" layoutInCell="1" allowOverlap="1" wp14:anchorId="0CC39A9B" wp14:editId="6050B2F5">
            <wp:simplePos x="0" y="0"/>
            <wp:positionH relativeFrom="column">
              <wp:posOffset>2684340</wp:posOffset>
            </wp:positionH>
            <wp:positionV relativeFrom="paragraph">
              <wp:posOffset>257810</wp:posOffset>
            </wp:positionV>
            <wp:extent cx="4198229" cy="4535456"/>
            <wp:effectExtent l="0" t="0" r="0" b="0"/>
            <wp:wrapNone/>
            <wp:docPr id="6" name="Picture 5" descr="Icon&#10;&#10;Description automatically generated with low confidence">
              <a:extLst xmlns:a="http://schemas.openxmlformats.org/drawingml/2006/main">
                <a:ext uri="{FF2B5EF4-FFF2-40B4-BE49-F238E27FC236}">
                  <a16:creationId xmlns:a16="http://schemas.microsoft.com/office/drawing/2014/main" id="{60E05024-C157-AE9F-FBC9-73EC550A22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Icon&#10;&#10;Description automatically generated with low confidence">
                      <a:extLst>
                        <a:ext uri="{FF2B5EF4-FFF2-40B4-BE49-F238E27FC236}">
                          <a16:creationId xmlns:a16="http://schemas.microsoft.com/office/drawing/2014/main" id="{60E05024-C157-AE9F-FBC9-73EC550A22C9}"/>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t="4287"/>
                    <a:stretch/>
                  </pic:blipFill>
                  <pic:spPr>
                    <a:xfrm>
                      <a:off x="0" y="0"/>
                      <a:ext cx="4198229" cy="4535456"/>
                    </a:xfrm>
                    <a:prstGeom prst="rect">
                      <a:avLst/>
                    </a:prstGeom>
                  </pic:spPr>
                </pic:pic>
              </a:graphicData>
            </a:graphic>
            <wp14:sizeRelH relativeFrom="page">
              <wp14:pctWidth>0</wp14:pctWidth>
            </wp14:sizeRelH>
            <wp14:sizeRelV relativeFrom="page">
              <wp14:pctHeight>0</wp14:pctHeight>
            </wp14:sizeRelV>
          </wp:anchor>
        </w:drawing>
      </w:r>
    </w:p>
    <w:p w14:paraId="04F01FC9" w14:textId="3E87C708"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1BEF6A33" w14:textId="4398D299"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412C96F4" w14:textId="5C8B16EF"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608D98BE" w14:textId="65B32811" w:rsidR="00D261D4" w:rsidRPr="00C820D5" w:rsidRDefault="006178C5" w:rsidP="00D261D4">
      <w:pPr>
        <w:jc w:val="center"/>
        <w:rPr>
          <w:rFonts w:ascii="Times New Roman" w:eastAsia="Times New Roman" w:hAnsi="Times New Roman" w:cs="Times New Roman"/>
          <w:b/>
          <w:bCs/>
          <w:color w:val="2F5496" w:themeColor="accent1" w:themeShade="BF"/>
          <w:sz w:val="36"/>
          <w:szCs w:val="36"/>
          <w:shd w:val="clear" w:color="auto" w:fill="FFFFFF"/>
          <w:lang w:eastAsia="en-GB"/>
        </w:rPr>
      </w:pPr>
      <w:r>
        <w:rPr>
          <w:rFonts w:ascii="Times New Roman" w:eastAsia="Times New Roman" w:hAnsi="Times New Roman" w:cs="Times New Roman"/>
          <w:b/>
          <w:bCs/>
          <w:color w:val="2F5496" w:themeColor="accent1" w:themeShade="BF"/>
          <w:sz w:val="36"/>
          <w:szCs w:val="36"/>
          <w:shd w:val="clear" w:color="auto" w:fill="FFFFFF"/>
          <w:lang w:eastAsia="en-GB"/>
        </w:rPr>
        <w:t>november</w:t>
      </w:r>
      <w:r w:rsidR="00D261D4" w:rsidRPr="00C820D5">
        <w:rPr>
          <w:rFonts w:ascii="Times New Roman" w:eastAsia="Times New Roman" w:hAnsi="Times New Roman" w:cs="Times New Roman"/>
          <w:b/>
          <w:bCs/>
          <w:color w:val="2F5496" w:themeColor="accent1" w:themeShade="BF"/>
          <w:sz w:val="36"/>
          <w:szCs w:val="36"/>
          <w:shd w:val="clear" w:color="auto" w:fill="FFFFFF"/>
          <w:lang w:eastAsia="en-GB"/>
        </w:rPr>
        <w:t xml:space="preserve"> 202</w:t>
      </w:r>
      <w:r w:rsidR="00567555">
        <w:rPr>
          <w:rFonts w:ascii="Times New Roman" w:eastAsia="Times New Roman" w:hAnsi="Times New Roman" w:cs="Times New Roman"/>
          <w:b/>
          <w:bCs/>
          <w:color w:val="2F5496" w:themeColor="accent1" w:themeShade="BF"/>
          <w:sz w:val="36"/>
          <w:szCs w:val="36"/>
          <w:shd w:val="clear" w:color="auto" w:fill="FFFFFF"/>
          <w:lang w:eastAsia="en-GB"/>
        </w:rPr>
        <w:t>5</w:t>
      </w:r>
    </w:p>
    <w:p w14:paraId="500205B6" w14:textId="37C091EA"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41780F0F" w14:textId="2ADB69C0"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69A378EA" w14:textId="1078AFBC"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4319FB4B" w14:textId="48E3015E"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2B11B318" w14:textId="6110695F" w:rsidR="00235296" w:rsidRPr="00C820D5" w:rsidRDefault="00235296" w:rsidP="00235296">
      <w:pPr>
        <w:jc w:val="center"/>
        <w:rPr>
          <w:rFonts w:ascii="Times New Roman" w:eastAsia="Times New Roman" w:hAnsi="Times New Roman" w:cs="Times New Roman"/>
          <w:b/>
          <w:bCs/>
          <w:color w:val="0070C0"/>
          <w:sz w:val="36"/>
          <w:szCs w:val="36"/>
          <w:shd w:val="clear" w:color="auto" w:fill="FFFFFF"/>
          <w:lang w:eastAsia="en-GB"/>
        </w:rPr>
      </w:pPr>
    </w:p>
    <w:p w14:paraId="687EB8E2" w14:textId="20340DAA" w:rsidR="006A2A57" w:rsidRPr="00C820D5" w:rsidRDefault="006A2A57" w:rsidP="006A2A57">
      <w:pPr>
        <w:rPr>
          <w:rFonts w:ascii="Times New Roman" w:eastAsia="Times New Roman" w:hAnsi="Times New Roman" w:cs="Times New Roman"/>
          <w:b/>
          <w:bCs/>
          <w:color w:val="0070C0"/>
          <w:sz w:val="36"/>
          <w:szCs w:val="36"/>
          <w:shd w:val="clear" w:color="auto" w:fill="FFFFFF"/>
          <w:lang w:eastAsia="en-GB"/>
        </w:rPr>
      </w:pPr>
    </w:p>
    <w:p w14:paraId="07FCF393" w14:textId="77777777" w:rsidR="006A2A57" w:rsidRPr="00C820D5" w:rsidRDefault="006A2A57" w:rsidP="006A2A57">
      <w:pPr>
        <w:rPr>
          <w:rFonts w:ascii="Times New Roman" w:eastAsia="Times New Roman" w:hAnsi="Times New Roman" w:cs="Times New Roman"/>
          <w:b/>
          <w:bCs/>
          <w:color w:val="0070C0"/>
          <w:sz w:val="36"/>
          <w:szCs w:val="36"/>
          <w:shd w:val="clear" w:color="auto" w:fill="FFFFFF"/>
          <w:lang w:eastAsia="en-GB"/>
        </w:rPr>
      </w:pPr>
    </w:p>
    <w:p w14:paraId="4E178EF3" w14:textId="78D3D94A" w:rsidR="00235296" w:rsidRPr="00C820D5" w:rsidRDefault="00235296" w:rsidP="00E448C5">
      <w:pPr>
        <w:jc w:val="both"/>
        <w:rPr>
          <w:rFonts w:ascii="Times New Roman" w:eastAsia="Times New Roman" w:hAnsi="Times New Roman" w:cs="Times New Roman"/>
          <w:b/>
          <w:bCs/>
          <w:color w:val="0070C0"/>
          <w:shd w:val="clear" w:color="auto" w:fill="FFFFFF"/>
          <w:lang w:eastAsia="en-GB"/>
        </w:rPr>
      </w:pPr>
    </w:p>
    <w:p w14:paraId="7243E3FD" w14:textId="77777777" w:rsidR="00235296" w:rsidRPr="00C820D5" w:rsidRDefault="00235296" w:rsidP="00E448C5">
      <w:pPr>
        <w:jc w:val="both"/>
        <w:rPr>
          <w:rFonts w:ascii="Times New Roman" w:eastAsia="Times New Roman" w:hAnsi="Times New Roman" w:cs="Times New Roman"/>
          <w:b/>
          <w:bCs/>
          <w:color w:val="0070C0"/>
          <w:shd w:val="clear" w:color="auto" w:fill="FFFFFF"/>
          <w:lang w:eastAsia="en-GB"/>
        </w:rPr>
      </w:pPr>
    </w:p>
    <w:p w14:paraId="102BEB18" w14:textId="77777777" w:rsidR="00235296" w:rsidRPr="00C820D5" w:rsidRDefault="00235296" w:rsidP="00E448C5">
      <w:pPr>
        <w:jc w:val="both"/>
        <w:rPr>
          <w:rFonts w:ascii="Times New Roman" w:eastAsia="Times New Roman" w:hAnsi="Times New Roman" w:cs="Times New Roman"/>
          <w:b/>
          <w:bCs/>
          <w:color w:val="0070C0"/>
          <w:shd w:val="clear" w:color="auto" w:fill="FFFFFF"/>
          <w:lang w:eastAsia="en-GB"/>
        </w:rPr>
      </w:pPr>
    </w:p>
    <w:p w14:paraId="3A69EB45" w14:textId="6F725318" w:rsidR="00E448C5" w:rsidRPr="00C820D5" w:rsidRDefault="00E448C5" w:rsidP="00E448C5">
      <w:pPr>
        <w:jc w:val="both"/>
        <w:rPr>
          <w:rFonts w:ascii="Times New Roman" w:eastAsia="Times New Roman" w:hAnsi="Times New Roman" w:cs="Times New Roman"/>
          <w:b/>
          <w:bCs/>
          <w:color w:val="2F5496" w:themeColor="accent1" w:themeShade="BF"/>
          <w:shd w:val="clear" w:color="auto" w:fill="FFFFFF"/>
          <w:lang w:eastAsia="en-GB"/>
        </w:rPr>
      </w:pPr>
      <w:r w:rsidRPr="00C820D5">
        <w:rPr>
          <w:rFonts w:ascii="Times New Roman" w:eastAsia="Times New Roman" w:hAnsi="Times New Roman" w:cs="Times New Roman"/>
          <w:b/>
          <w:bCs/>
          <w:color w:val="2F5496" w:themeColor="accent1" w:themeShade="BF"/>
          <w:shd w:val="clear" w:color="auto" w:fill="FFFFFF"/>
          <w:lang w:eastAsia="en-GB"/>
        </w:rPr>
        <w:lastRenderedPageBreak/>
        <w:t>DKK visioon 202</w:t>
      </w:r>
      <w:r w:rsidR="00007B49" w:rsidRPr="00C820D5">
        <w:rPr>
          <w:rFonts w:ascii="Times New Roman" w:eastAsia="Times New Roman" w:hAnsi="Times New Roman" w:cs="Times New Roman"/>
          <w:b/>
          <w:bCs/>
          <w:color w:val="2F5496" w:themeColor="accent1" w:themeShade="BF"/>
          <w:shd w:val="clear" w:color="auto" w:fill="FFFFFF"/>
          <w:lang w:eastAsia="en-GB"/>
        </w:rPr>
        <w:t>7</w:t>
      </w:r>
    </w:p>
    <w:p w14:paraId="34FD5CCD" w14:textId="77777777" w:rsidR="00265086" w:rsidRPr="00C820D5" w:rsidRDefault="00265086" w:rsidP="00E448C5">
      <w:pPr>
        <w:jc w:val="both"/>
        <w:rPr>
          <w:rFonts w:ascii="Times New Roman" w:eastAsia="Times New Roman" w:hAnsi="Times New Roman" w:cs="Times New Roman"/>
          <w:b/>
          <w:bCs/>
          <w:color w:val="0070C0"/>
          <w:shd w:val="clear" w:color="auto" w:fill="FFFFFF"/>
          <w:lang w:eastAsia="en-GB"/>
        </w:rPr>
      </w:pPr>
    </w:p>
    <w:p w14:paraId="7AA058B6" w14:textId="65B4EE7E" w:rsidR="00E448C5" w:rsidRPr="00C820D5" w:rsidRDefault="00E448C5" w:rsidP="00E448C5">
      <w:pPr>
        <w:rPr>
          <w:rFonts w:ascii="Times New Roman" w:eastAsia="Times New Roman" w:hAnsi="Times New Roman" w:cs="Times New Roman"/>
          <w:lang w:eastAsia="en-GB"/>
        </w:rPr>
      </w:pPr>
      <w:r w:rsidRPr="00C820D5">
        <w:rPr>
          <w:rFonts w:ascii="Times New Roman" w:eastAsia="Times New Roman" w:hAnsi="Times New Roman" w:cs="Times New Roman"/>
          <w:b/>
          <w:bCs/>
          <w:color w:val="000000"/>
          <w:lang w:eastAsia="en-GB"/>
        </w:rPr>
        <w:t xml:space="preserve">Dementsussündroomiga inimestele ja nende lähedastele on </w:t>
      </w:r>
      <w:r w:rsidR="00A020B6" w:rsidRPr="00C820D5">
        <w:rPr>
          <w:rFonts w:ascii="Times New Roman" w:eastAsia="Times New Roman" w:hAnsi="Times New Roman" w:cs="Times New Roman"/>
          <w:b/>
          <w:bCs/>
          <w:color w:val="000000"/>
          <w:lang w:eastAsia="en-GB"/>
        </w:rPr>
        <w:t xml:space="preserve">Eestis </w:t>
      </w:r>
      <w:r w:rsidRPr="00C820D5">
        <w:rPr>
          <w:rFonts w:ascii="Times New Roman" w:eastAsia="Times New Roman" w:hAnsi="Times New Roman" w:cs="Times New Roman"/>
          <w:b/>
          <w:bCs/>
          <w:color w:val="000000"/>
          <w:lang w:eastAsia="en-GB"/>
        </w:rPr>
        <w:t>tagatud väärika</w:t>
      </w:r>
      <w:r w:rsidR="000B1A06">
        <w:rPr>
          <w:rFonts w:ascii="Times New Roman" w:eastAsia="Times New Roman" w:hAnsi="Times New Roman" w:cs="Times New Roman"/>
          <w:b/>
          <w:bCs/>
          <w:color w:val="000000"/>
          <w:lang w:eastAsia="en-GB"/>
        </w:rPr>
        <w:t>m</w:t>
      </w:r>
      <w:r w:rsidRPr="00C820D5">
        <w:rPr>
          <w:rFonts w:ascii="Times New Roman" w:eastAsia="Times New Roman" w:hAnsi="Times New Roman" w:cs="Times New Roman"/>
          <w:b/>
          <w:bCs/>
          <w:color w:val="000000"/>
          <w:lang w:eastAsia="en-GB"/>
        </w:rPr>
        <w:t xml:space="preserve"> elu</w:t>
      </w:r>
      <w:r w:rsidR="00A020B6" w:rsidRPr="00C820D5">
        <w:rPr>
          <w:rFonts w:ascii="Times New Roman" w:eastAsia="Times New Roman" w:hAnsi="Times New Roman" w:cs="Times New Roman"/>
          <w:b/>
          <w:bCs/>
          <w:color w:val="000000"/>
          <w:lang w:eastAsia="en-GB"/>
        </w:rPr>
        <w:t>.</w:t>
      </w:r>
    </w:p>
    <w:p w14:paraId="02EF287E" w14:textId="77777777" w:rsidR="00E448C5" w:rsidRPr="00C820D5" w:rsidRDefault="00E448C5" w:rsidP="00E448C5">
      <w:pPr>
        <w:jc w:val="both"/>
        <w:rPr>
          <w:rFonts w:ascii="Times New Roman" w:eastAsia="Times New Roman" w:hAnsi="Times New Roman" w:cs="Times New Roman"/>
          <w:b/>
          <w:bCs/>
          <w:color w:val="0070C0"/>
          <w:shd w:val="clear" w:color="auto" w:fill="FFFFFF"/>
          <w:lang w:eastAsia="en-GB"/>
        </w:rPr>
      </w:pPr>
    </w:p>
    <w:p w14:paraId="42049818" w14:textId="76DE01E8" w:rsidR="00E448C5" w:rsidRPr="00C820D5" w:rsidRDefault="00E448C5" w:rsidP="00E448C5">
      <w:pPr>
        <w:jc w:val="both"/>
        <w:rPr>
          <w:rFonts w:ascii="Times New Roman" w:eastAsia="Times New Roman" w:hAnsi="Times New Roman" w:cs="Times New Roman"/>
          <w:b/>
          <w:bCs/>
          <w:color w:val="2F5496" w:themeColor="accent1" w:themeShade="BF"/>
          <w:shd w:val="clear" w:color="auto" w:fill="FFFFFF"/>
          <w:lang w:eastAsia="en-GB"/>
        </w:rPr>
      </w:pPr>
      <w:r w:rsidRPr="00C820D5">
        <w:rPr>
          <w:rFonts w:ascii="Times New Roman" w:eastAsia="Times New Roman" w:hAnsi="Times New Roman" w:cs="Times New Roman"/>
          <w:b/>
          <w:bCs/>
          <w:color w:val="2F5496" w:themeColor="accent1" w:themeShade="BF"/>
          <w:shd w:val="clear" w:color="auto" w:fill="FFFFFF"/>
          <w:lang w:eastAsia="en-GB"/>
        </w:rPr>
        <w:t xml:space="preserve">DKK missioon </w:t>
      </w:r>
    </w:p>
    <w:p w14:paraId="3DFC0E87" w14:textId="77777777" w:rsidR="00265086" w:rsidRPr="00C820D5" w:rsidRDefault="00265086" w:rsidP="00E448C5">
      <w:pPr>
        <w:jc w:val="both"/>
        <w:rPr>
          <w:rFonts w:ascii="Times New Roman" w:eastAsia="Times New Roman" w:hAnsi="Times New Roman" w:cs="Times New Roman"/>
          <w:b/>
          <w:bCs/>
          <w:color w:val="0070C0"/>
          <w:shd w:val="clear" w:color="auto" w:fill="FFFFFF"/>
          <w:lang w:eastAsia="en-GB"/>
        </w:rPr>
      </w:pPr>
    </w:p>
    <w:p w14:paraId="3C610256" w14:textId="5F81D054" w:rsidR="00E448C5" w:rsidRPr="00C820D5" w:rsidRDefault="00E448C5" w:rsidP="00E448C5">
      <w:pPr>
        <w:rPr>
          <w:rFonts w:ascii="Times New Roman" w:eastAsia="Times New Roman" w:hAnsi="Times New Roman" w:cs="Times New Roman"/>
          <w:lang w:eastAsia="en-GB"/>
        </w:rPr>
      </w:pPr>
      <w:r w:rsidRPr="00C820D5">
        <w:rPr>
          <w:rFonts w:ascii="Times New Roman" w:eastAsia="Times New Roman" w:hAnsi="Times New Roman" w:cs="Times New Roman"/>
          <w:color w:val="000000"/>
          <w:lang w:eastAsia="en-GB"/>
        </w:rPr>
        <w:t xml:space="preserve">Parandada dementsusega inimeste ja nende lähedaste toimetulekut ja elukvaliteeti, </w:t>
      </w:r>
      <w:r w:rsidR="003E27CB">
        <w:rPr>
          <w:rFonts w:ascii="Times New Roman" w:eastAsia="Times New Roman" w:hAnsi="Times New Roman" w:cs="Times New Roman"/>
          <w:color w:val="000000"/>
          <w:lang w:eastAsia="en-GB"/>
        </w:rPr>
        <w:t xml:space="preserve">aidata kaasa </w:t>
      </w:r>
      <w:r w:rsidRPr="00C820D5">
        <w:rPr>
          <w:rFonts w:ascii="Times New Roman" w:eastAsia="Times New Roman" w:hAnsi="Times New Roman" w:cs="Times New Roman"/>
          <w:color w:val="000000"/>
          <w:lang w:eastAsia="en-GB"/>
        </w:rPr>
        <w:t>teenuste</w:t>
      </w:r>
      <w:r w:rsidR="003E27CB">
        <w:rPr>
          <w:rFonts w:ascii="Times New Roman" w:eastAsia="Times New Roman" w:hAnsi="Times New Roman" w:cs="Times New Roman"/>
          <w:color w:val="000000"/>
          <w:lang w:eastAsia="en-GB"/>
        </w:rPr>
        <w:t xml:space="preserve"> </w:t>
      </w:r>
      <w:r w:rsidR="0080696B">
        <w:rPr>
          <w:rFonts w:ascii="Times New Roman" w:eastAsia="Times New Roman" w:hAnsi="Times New Roman" w:cs="Times New Roman"/>
          <w:color w:val="000000"/>
          <w:lang w:eastAsia="en-GB"/>
        </w:rPr>
        <w:t xml:space="preserve">vajaduspõhisele </w:t>
      </w:r>
      <w:r w:rsidR="00004657">
        <w:rPr>
          <w:rFonts w:ascii="Times New Roman" w:eastAsia="Times New Roman" w:hAnsi="Times New Roman" w:cs="Times New Roman"/>
          <w:color w:val="000000"/>
          <w:lang w:eastAsia="en-GB"/>
        </w:rPr>
        <w:t>arendamisele</w:t>
      </w:r>
      <w:r w:rsidRPr="00C820D5">
        <w:rPr>
          <w:rFonts w:ascii="Times New Roman" w:eastAsia="Times New Roman" w:hAnsi="Times New Roman" w:cs="Times New Roman"/>
          <w:color w:val="000000"/>
          <w:lang w:eastAsia="en-GB"/>
        </w:rPr>
        <w:t xml:space="preserve">, </w:t>
      </w:r>
      <w:r w:rsidR="0080696B">
        <w:rPr>
          <w:rFonts w:ascii="Times New Roman" w:eastAsia="Times New Roman" w:hAnsi="Times New Roman" w:cs="Times New Roman"/>
          <w:color w:val="000000"/>
          <w:lang w:eastAsia="en-GB"/>
        </w:rPr>
        <w:t xml:space="preserve">edendada </w:t>
      </w:r>
      <w:r w:rsidRPr="00C820D5">
        <w:rPr>
          <w:rFonts w:ascii="Times New Roman" w:eastAsia="Times New Roman" w:hAnsi="Times New Roman" w:cs="Times New Roman"/>
          <w:color w:val="000000"/>
          <w:lang w:eastAsia="en-GB"/>
        </w:rPr>
        <w:t>isikukeskset lähenemist ja kujundada Eestis dementsussõbralikku ühiskonda.</w:t>
      </w:r>
    </w:p>
    <w:p w14:paraId="494A7E9B" w14:textId="77777777" w:rsidR="00E448C5" w:rsidRPr="00C820D5" w:rsidRDefault="00E448C5" w:rsidP="00E448C5">
      <w:pPr>
        <w:jc w:val="both"/>
        <w:rPr>
          <w:rFonts w:ascii="Times New Roman" w:eastAsia="Times New Roman" w:hAnsi="Times New Roman" w:cs="Times New Roman"/>
          <w:shd w:val="clear" w:color="auto" w:fill="FFFFFF"/>
          <w:lang w:eastAsia="en-GB"/>
        </w:rPr>
      </w:pPr>
    </w:p>
    <w:p w14:paraId="257ADFE0" w14:textId="09C62497" w:rsidR="00E448C5" w:rsidRPr="00C820D5" w:rsidRDefault="00E448C5" w:rsidP="00634AF0">
      <w:pPr>
        <w:rPr>
          <w:rFonts w:ascii="Times New Roman" w:eastAsia="Times New Roman" w:hAnsi="Times New Roman" w:cs="Times New Roman"/>
          <w:b/>
          <w:bCs/>
          <w:color w:val="2F5496" w:themeColor="accent1" w:themeShade="BF"/>
          <w:shd w:val="clear" w:color="auto" w:fill="FFFFFF"/>
          <w:lang w:eastAsia="en-GB"/>
        </w:rPr>
      </w:pPr>
      <w:r w:rsidRPr="00C820D5">
        <w:rPr>
          <w:rFonts w:ascii="Times New Roman" w:eastAsia="Times New Roman" w:hAnsi="Times New Roman" w:cs="Times New Roman"/>
          <w:b/>
          <w:bCs/>
          <w:color w:val="2F5496" w:themeColor="accent1" w:themeShade="BF"/>
          <w:shd w:val="clear" w:color="auto" w:fill="FFFFFF"/>
          <w:lang w:eastAsia="en-GB"/>
        </w:rPr>
        <w:t xml:space="preserve">DKK strateegilise plaani seos </w:t>
      </w:r>
      <w:r w:rsidR="004657E1" w:rsidRPr="00C820D5">
        <w:rPr>
          <w:rFonts w:ascii="Times New Roman" w:eastAsia="Times New Roman" w:hAnsi="Times New Roman" w:cs="Times New Roman"/>
          <w:b/>
          <w:bCs/>
          <w:color w:val="2F5496" w:themeColor="accent1" w:themeShade="BF"/>
          <w:shd w:val="clear" w:color="auto" w:fill="FFFFFF"/>
          <w:lang w:eastAsia="en-GB"/>
        </w:rPr>
        <w:t>strateegiliste dokumentidega</w:t>
      </w:r>
    </w:p>
    <w:p w14:paraId="11767CA4" w14:textId="77777777" w:rsidR="00265086" w:rsidRPr="00C820D5" w:rsidRDefault="00265086" w:rsidP="00634AF0">
      <w:pPr>
        <w:rPr>
          <w:rFonts w:ascii="Times New Roman" w:eastAsia="Times New Roman" w:hAnsi="Times New Roman" w:cs="Times New Roman"/>
          <w:b/>
          <w:bCs/>
          <w:color w:val="0070C0"/>
          <w:shd w:val="clear" w:color="auto" w:fill="FFFFFF"/>
          <w:lang w:eastAsia="en-GB"/>
        </w:rPr>
      </w:pPr>
    </w:p>
    <w:p w14:paraId="79CA6EE4" w14:textId="4CF9C802" w:rsidR="00CF56D0" w:rsidRPr="00C820D5" w:rsidRDefault="00CF56D0" w:rsidP="00CF56D0">
      <w:pPr>
        <w:jc w:val="both"/>
        <w:rPr>
          <w:rFonts w:ascii="Times New Roman" w:eastAsia="Times New Roman" w:hAnsi="Times New Roman" w:cs="Times New Roman"/>
          <w:color w:val="000000"/>
          <w:lang w:eastAsia="en-GB"/>
        </w:rPr>
      </w:pPr>
      <w:r w:rsidRPr="00C820D5">
        <w:rPr>
          <w:rFonts w:ascii="Times New Roman" w:eastAsia="Times New Roman" w:hAnsi="Times New Roman" w:cs="Times New Roman"/>
          <w:shd w:val="clear" w:color="auto" w:fill="FFFFFF"/>
          <w:lang w:eastAsia="en-GB"/>
        </w:rPr>
        <w:t xml:space="preserve">DKK strateegiline plaan toetub Sotsiaalministeeriumi koostatud </w:t>
      </w:r>
      <w:r w:rsidRPr="00C820D5">
        <w:rPr>
          <w:rFonts w:ascii="Times New Roman" w:eastAsia="Times New Roman" w:hAnsi="Times New Roman" w:cs="Times New Roman"/>
          <w:b/>
          <w:bCs/>
          <w:shd w:val="clear" w:color="auto" w:fill="FFFFFF"/>
          <w:lang w:eastAsia="en-GB"/>
        </w:rPr>
        <w:t>dementsuse valdkonna tegevuskavale.</w:t>
      </w:r>
      <w:r w:rsidRPr="00C820D5">
        <w:rPr>
          <w:rFonts w:ascii="Times New Roman" w:eastAsia="Times New Roman" w:hAnsi="Times New Roman" w:cs="Times New Roman"/>
          <w:color w:val="000000"/>
          <w:lang w:eastAsia="en-GB"/>
        </w:rPr>
        <w:t xml:space="preserve"> </w:t>
      </w:r>
      <w:r w:rsidRPr="00C820D5">
        <w:rPr>
          <w:rFonts w:ascii="Times New Roman" w:eastAsia="Calibri" w:hAnsi="Times New Roman" w:cs="Times New Roman"/>
        </w:rPr>
        <w:t xml:space="preserve">WHO </w:t>
      </w:r>
      <w:hyperlink r:id="rId12" w:history="1">
        <w:r w:rsidRPr="00C820D5">
          <w:rPr>
            <w:rFonts w:ascii="Times New Roman" w:eastAsia="Calibri" w:hAnsi="Times New Roman" w:cs="Times New Roman"/>
            <w:color w:val="000000" w:themeColor="text1"/>
          </w:rPr>
          <w:t xml:space="preserve">Global </w:t>
        </w:r>
        <w:proofErr w:type="spellStart"/>
        <w:r w:rsidRPr="00C820D5">
          <w:rPr>
            <w:rFonts w:ascii="Times New Roman" w:eastAsia="Calibri" w:hAnsi="Times New Roman" w:cs="Times New Roman"/>
            <w:color w:val="000000" w:themeColor="text1"/>
          </w:rPr>
          <w:t>Dementia</w:t>
        </w:r>
        <w:proofErr w:type="spellEnd"/>
        <w:r w:rsidRPr="00C820D5">
          <w:rPr>
            <w:rFonts w:ascii="Times New Roman" w:eastAsia="Calibri" w:hAnsi="Times New Roman" w:cs="Times New Roman"/>
            <w:color w:val="000000" w:themeColor="text1"/>
          </w:rPr>
          <w:t xml:space="preserve"> </w:t>
        </w:r>
        <w:proofErr w:type="spellStart"/>
        <w:r w:rsidRPr="00C820D5">
          <w:rPr>
            <w:rFonts w:ascii="Times New Roman" w:eastAsia="Calibri" w:hAnsi="Times New Roman" w:cs="Times New Roman"/>
            <w:color w:val="000000" w:themeColor="text1"/>
          </w:rPr>
          <w:t>Observatory</w:t>
        </w:r>
        <w:proofErr w:type="spellEnd"/>
      </w:hyperlink>
      <w:r w:rsidRPr="00C820D5">
        <w:rPr>
          <w:rFonts w:ascii="Times New Roman" w:eastAsia="Times New Roman" w:hAnsi="Times New Roman" w:cs="Times New Roman"/>
          <w:color w:val="000000"/>
          <w:lang w:eastAsia="en-GB"/>
        </w:rPr>
        <w:t xml:space="preserve"> struktuuri põhjal kaardistatud meetmete tulemusena kohandatud neli valdkonda on valitud ka DKK strateegilise plaani põhisuundadeks: </w:t>
      </w:r>
    </w:p>
    <w:p w14:paraId="21FAF32C" w14:textId="74019797" w:rsidR="00CF56D0" w:rsidRPr="00C820D5" w:rsidRDefault="00CF56D0" w:rsidP="00CF56D0">
      <w:pPr>
        <w:jc w:val="both"/>
        <w:rPr>
          <w:rFonts w:ascii="Times New Roman" w:eastAsia="Times New Roman" w:hAnsi="Times New Roman" w:cs="Times New Roman"/>
          <w:color w:val="000000"/>
          <w:lang w:eastAsia="en-GB"/>
        </w:rPr>
      </w:pPr>
      <w:r w:rsidRPr="00C820D5">
        <w:rPr>
          <w:rFonts w:ascii="Times New Roman" w:eastAsia="Times New Roman" w:hAnsi="Times New Roman" w:cs="Times New Roman"/>
          <w:color w:val="000000"/>
          <w:lang w:eastAsia="en-GB"/>
        </w:rPr>
        <w:t>1) dementsusealase poliitika kujundus ja selle elluviimine</w:t>
      </w:r>
      <w:r w:rsidR="00406C9D" w:rsidRPr="00C820D5">
        <w:rPr>
          <w:rFonts w:ascii="Times New Roman" w:eastAsia="Times New Roman" w:hAnsi="Times New Roman" w:cs="Times New Roman"/>
          <w:color w:val="000000"/>
          <w:lang w:eastAsia="en-GB"/>
        </w:rPr>
        <w:t>;</w:t>
      </w:r>
    </w:p>
    <w:p w14:paraId="0F7EA15C" w14:textId="7448867C" w:rsidR="00CF56D0" w:rsidRPr="00C820D5" w:rsidRDefault="00CF56D0" w:rsidP="00CF56D0">
      <w:pPr>
        <w:jc w:val="both"/>
        <w:rPr>
          <w:rFonts w:ascii="Times New Roman" w:eastAsia="Times New Roman" w:hAnsi="Times New Roman" w:cs="Times New Roman"/>
          <w:color w:val="000000"/>
          <w:lang w:eastAsia="en-GB"/>
        </w:rPr>
      </w:pPr>
      <w:r w:rsidRPr="00C820D5">
        <w:rPr>
          <w:rFonts w:ascii="Times New Roman" w:eastAsia="Times New Roman" w:hAnsi="Times New Roman" w:cs="Times New Roman"/>
          <w:color w:val="000000"/>
          <w:lang w:eastAsia="en-GB"/>
        </w:rPr>
        <w:t>2) dementsusega inimes</w:t>
      </w:r>
      <w:r w:rsidR="00406C9D" w:rsidRPr="00C820D5">
        <w:rPr>
          <w:rFonts w:ascii="Times New Roman" w:eastAsia="Times New Roman" w:hAnsi="Times New Roman" w:cs="Times New Roman"/>
          <w:color w:val="000000"/>
          <w:lang w:eastAsia="en-GB"/>
        </w:rPr>
        <w:t>i</w:t>
      </w:r>
      <w:r w:rsidRPr="00C820D5">
        <w:rPr>
          <w:rFonts w:ascii="Times New Roman" w:eastAsia="Times New Roman" w:hAnsi="Times New Roman" w:cs="Times New Roman"/>
          <w:color w:val="000000"/>
          <w:lang w:eastAsia="en-GB"/>
        </w:rPr>
        <w:t> ja nende lähedas</w:t>
      </w:r>
      <w:r w:rsidR="00406C9D" w:rsidRPr="00C820D5">
        <w:rPr>
          <w:rFonts w:ascii="Times New Roman" w:eastAsia="Times New Roman" w:hAnsi="Times New Roman" w:cs="Times New Roman"/>
          <w:color w:val="000000"/>
          <w:lang w:eastAsia="en-GB"/>
        </w:rPr>
        <w:t>i toetavate teenuste arendamine;</w:t>
      </w:r>
      <w:r w:rsidRPr="00C820D5">
        <w:rPr>
          <w:rFonts w:ascii="Times New Roman" w:eastAsia="Times New Roman" w:hAnsi="Times New Roman" w:cs="Times New Roman"/>
          <w:color w:val="000000"/>
          <w:lang w:eastAsia="en-GB"/>
        </w:rPr>
        <w:t xml:space="preserve"> </w:t>
      </w:r>
    </w:p>
    <w:p w14:paraId="59C2EE40" w14:textId="7C2163C7" w:rsidR="00CF56D0" w:rsidRPr="00C820D5" w:rsidRDefault="00CF56D0" w:rsidP="00CF56D0">
      <w:pPr>
        <w:jc w:val="both"/>
        <w:rPr>
          <w:rFonts w:ascii="Times New Roman" w:eastAsia="Times New Roman" w:hAnsi="Times New Roman" w:cs="Times New Roman"/>
          <w:color w:val="000000"/>
          <w:lang w:eastAsia="en-GB"/>
        </w:rPr>
      </w:pPr>
      <w:r w:rsidRPr="00C820D5">
        <w:rPr>
          <w:rFonts w:ascii="Times New Roman" w:eastAsia="Times New Roman" w:hAnsi="Times New Roman" w:cs="Times New Roman"/>
          <w:color w:val="000000"/>
          <w:lang w:eastAsia="en-GB"/>
        </w:rPr>
        <w:t>3) dementsussõbralik ühiskond: ennetustöö, teadlikkuse tõstmine ja oskusteabe levitamine</w:t>
      </w:r>
      <w:r w:rsidR="00406C9D" w:rsidRPr="00C820D5">
        <w:rPr>
          <w:rFonts w:ascii="Times New Roman" w:eastAsia="Times New Roman" w:hAnsi="Times New Roman" w:cs="Times New Roman"/>
          <w:color w:val="000000"/>
          <w:lang w:eastAsia="en-GB"/>
        </w:rPr>
        <w:t>;</w:t>
      </w:r>
    </w:p>
    <w:p w14:paraId="07AD0FC4" w14:textId="1365900F" w:rsidR="00CF56D0" w:rsidRPr="00C820D5" w:rsidRDefault="00CF56D0" w:rsidP="00E448C5">
      <w:pPr>
        <w:jc w:val="both"/>
        <w:rPr>
          <w:rFonts w:ascii="Times New Roman" w:eastAsia="Times New Roman" w:hAnsi="Times New Roman" w:cs="Times New Roman"/>
          <w:lang w:eastAsia="en-GB"/>
        </w:rPr>
      </w:pPr>
      <w:r w:rsidRPr="00C820D5">
        <w:rPr>
          <w:rFonts w:ascii="Times New Roman" w:eastAsia="Times New Roman" w:hAnsi="Times New Roman" w:cs="Times New Roman"/>
          <w:color w:val="000000"/>
          <w:lang w:eastAsia="en-GB"/>
        </w:rPr>
        <w:t>4) andme</w:t>
      </w:r>
      <w:r w:rsidR="00406C9D" w:rsidRPr="00C820D5">
        <w:rPr>
          <w:rFonts w:ascii="Times New Roman" w:eastAsia="Times New Roman" w:hAnsi="Times New Roman" w:cs="Times New Roman"/>
          <w:color w:val="000000"/>
          <w:lang w:eastAsia="en-GB"/>
        </w:rPr>
        <w:t xml:space="preserve">te kogumine, </w:t>
      </w:r>
      <w:r w:rsidRPr="00C820D5">
        <w:rPr>
          <w:rFonts w:ascii="Times New Roman" w:eastAsia="Times New Roman" w:hAnsi="Times New Roman" w:cs="Times New Roman"/>
          <w:color w:val="000000"/>
          <w:lang w:eastAsia="en-GB"/>
        </w:rPr>
        <w:t>infosüsteemid</w:t>
      </w:r>
      <w:r w:rsidR="00406C9D" w:rsidRPr="00C820D5">
        <w:rPr>
          <w:rFonts w:ascii="Times New Roman" w:eastAsia="Times New Roman" w:hAnsi="Times New Roman" w:cs="Times New Roman"/>
          <w:color w:val="000000"/>
          <w:lang w:eastAsia="en-GB"/>
        </w:rPr>
        <w:t>e</w:t>
      </w:r>
      <w:r w:rsidRPr="00C820D5">
        <w:rPr>
          <w:rFonts w:ascii="Times New Roman" w:eastAsia="Times New Roman" w:hAnsi="Times New Roman" w:cs="Times New Roman"/>
          <w:color w:val="000000"/>
          <w:lang w:eastAsia="en-GB"/>
        </w:rPr>
        <w:t xml:space="preserve"> </w:t>
      </w:r>
      <w:r w:rsidR="00406C9D" w:rsidRPr="00C820D5">
        <w:rPr>
          <w:rFonts w:ascii="Times New Roman" w:eastAsia="Times New Roman" w:hAnsi="Times New Roman" w:cs="Times New Roman"/>
          <w:color w:val="000000"/>
          <w:lang w:eastAsia="en-GB"/>
        </w:rPr>
        <w:t>arendamine ning teadus-ja arendustöös osalemine</w:t>
      </w:r>
    </w:p>
    <w:p w14:paraId="350F0A60" w14:textId="77777777" w:rsidR="00CF56D0" w:rsidRPr="00C820D5" w:rsidRDefault="00CF56D0" w:rsidP="004657E1">
      <w:pPr>
        <w:rPr>
          <w:rFonts w:ascii="Times New Roman" w:eastAsia="Times New Roman" w:hAnsi="Times New Roman" w:cs="Times New Roman"/>
          <w:shd w:val="clear" w:color="auto" w:fill="FFFFFF"/>
          <w:lang w:eastAsia="en-GB"/>
        </w:rPr>
      </w:pPr>
    </w:p>
    <w:p w14:paraId="36E1C418" w14:textId="3D02582D" w:rsidR="004657E1" w:rsidRPr="00C820D5" w:rsidRDefault="004657E1" w:rsidP="00CF56D0">
      <w:pPr>
        <w:jc w:val="both"/>
        <w:rPr>
          <w:rFonts w:ascii="Times New Roman" w:eastAsia="Times New Roman" w:hAnsi="Times New Roman" w:cs="Times New Roman"/>
          <w:shd w:val="clear" w:color="auto" w:fill="FFFFFF"/>
          <w:lang w:eastAsia="en-GB"/>
        </w:rPr>
      </w:pPr>
      <w:r w:rsidRPr="00C820D5">
        <w:rPr>
          <w:rFonts w:ascii="Times New Roman" w:eastAsia="Times New Roman" w:hAnsi="Times New Roman" w:cs="Times New Roman"/>
          <w:shd w:val="clear" w:color="auto" w:fill="FFFFFF"/>
          <w:lang w:eastAsia="en-GB"/>
        </w:rPr>
        <w:t xml:space="preserve">DKK strateegiline plaan on seotud </w:t>
      </w:r>
      <w:r w:rsidRPr="00C820D5">
        <w:rPr>
          <w:rFonts w:ascii="Times New Roman" w:eastAsia="Times New Roman" w:hAnsi="Times New Roman" w:cs="Times New Roman"/>
          <w:b/>
          <w:bCs/>
          <w:shd w:val="clear" w:color="auto" w:fill="FFFFFF"/>
          <w:lang w:eastAsia="en-GB"/>
        </w:rPr>
        <w:t xml:space="preserve">rahvastiku tervise arengukava 2020-2030 </w:t>
      </w:r>
      <w:r w:rsidRPr="00C820D5">
        <w:rPr>
          <w:rFonts w:ascii="Times New Roman" w:eastAsia="Times New Roman" w:hAnsi="Times New Roman" w:cs="Times New Roman"/>
          <w:shd w:val="clear" w:color="auto" w:fill="FFFFFF"/>
          <w:lang w:eastAsia="en-GB"/>
        </w:rPr>
        <w:t xml:space="preserve">peaeesmärgiga, milleks on tõsta Eesti inimeste eeldatavat eluiga ja tervena elatud aastate arvu ning vähendada ebavõrdust tervises.  Lisaks ravivõimaluste parandamisele tuleb panustada tervisekäitumise parandamisse, </w:t>
      </w:r>
      <w:proofErr w:type="spellStart"/>
      <w:r w:rsidRPr="00C820D5">
        <w:rPr>
          <w:rFonts w:ascii="Times New Roman" w:eastAsia="Times New Roman" w:hAnsi="Times New Roman" w:cs="Times New Roman"/>
          <w:shd w:val="clear" w:color="auto" w:fill="FFFFFF"/>
          <w:lang w:eastAsia="en-GB"/>
        </w:rPr>
        <w:t>tervise</w:t>
      </w:r>
      <w:r w:rsidR="004C7ABC">
        <w:rPr>
          <w:rFonts w:ascii="Times New Roman" w:eastAsia="Times New Roman" w:hAnsi="Times New Roman" w:cs="Times New Roman"/>
          <w:shd w:val="clear" w:color="auto" w:fill="FFFFFF"/>
          <w:lang w:eastAsia="en-GB"/>
        </w:rPr>
        <w:t>e</w:t>
      </w:r>
      <w:r w:rsidRPr="00C820D5">
        <w:rPr>
          <w:rFonts w:ascii="Times New Roman" w:eastAsia="Times New Roman" w:hAnsi="Times New Roman" w:cs="Times New Roman"/>
          <w:shd w:val="clear" w:color="auto" w:fill="FFFFFF"/>
          <w:lang w:eastAsia="en-GB"/>
        </w:rPr>
        <w:t>dendusse</w:t>
      </w:r>
      <w:proofErr w:type="spellEnd"/>
      <w:r w:rsidRPr="00C820D5">
        <w:rPr>
          <w:rFonts w:ascii="Times New Roman" w:eastAsia="Times New Roman" w:hAnsi="Times New Roman" w:cs="Times New Roman"/>
          <w:shd w:val="clear" w:color="auto" w:fill="FFFFFF"/>
          <w:lang w:eastAsia="en-GB"/>
        </w:rPr>
        <w:t xml:space="preserve"> ning haiguste ennetamisse. </w:t>
      </w:r>
      <w:r w:rsidR="00E448C5" w:rsidRPr="00C820D5">
        <w:rPr>
          <w:rFonts w:ascii="Times New Roman" w:eastAsia="Times New Roman" w:hAnsi="Times New Roman" w:cs="Times New Roman"/>
          <w:shd w:val="clear" w:color="auto" w:fill="FFFFFF"/>
          <w:lang w:eastAsia="en-GB"/>
        </w:rPr>
        <w:t>Sellest tulenevalt on DKK strateegilises plaanis kavandatud tervisekäitumise parandamise ning haiguse ennetamisega seotud tegevused.</w:t>
      </w:r>
    </w:p>
    <w:p w14:paraId="0758D2B6" w14:textId="4F0657BE" w:rsidR="00E448C5" w:rsidRPr="00C820D5" w:rsidRDefault="00E448C5" w:rsidP="00E448C5">
      <w:pPr>
        <w:spacing w:before="120"/>
        <w:jc w:val="both"/>
        <w:rPr>
          <w:rFonts w:ascii="Times New Roman" w:eastAsia="Times New Roman" w:hAnsi="Times New Roman" w:cs="Times New Roman"/>
          <w:shd w:val="clear" w:color="auto" w:fill="FFFFFF"/>
          <w:lang w:eastAsia="en-GB"/>
        </w:rPr>
      </w:pPr>
      <w:r w:rsidRPr="00C820D5">
        <w:rPr>
          <w:rFonts w:ascii="Times New Roman" w:eastAsia="Times New Roman" w:hAnsi="Times New Roman" w:cs="Times New Roman"/>
          <w:shd w:val="clear" w:color="auto" w:fill="FFFFFF"/>
          <w:lang w:eastAsia="en-GB"/>
        </w:rPr>
        <w:t>DKK strateegiline plaan on seotud ka</w:t>
      </w:r>
      <w:r w:rsidRPr="00C820D5">
        <w:rPr>
          <w:rFonts w:ascii="Times New Roman" w:eastAsia="Times New Roman" w:hAnsi="Times New Roman" w:cs="Times New Roman"/>
          <w:b/>
          <w:bCs/>
          <w:shd w:val="clear" w:color="auto" w:fill="FFFFFF"/>
          <w:lang w:eastAsia="en-GB"/>
        </w:rPr>
        <w:t xml:space="preserve"> heaolu arengukavaga 20</w:t>
      </w:r>
      <w:r w:rsidR="00A11B24" w:rsidRPr="00C820D5">
        <w:rPr>
          <w:rFonts w:ascii="Times New Roman" w:eastAsia="Times New Roman" w:hAnsi="Times New Roman" w:cs="Times New Roman"/>
          <w:b/>
          <w:bCs/>
          <w:shd w:val="clear" w:color="auto" w:fill="FFFFFF"/>
          <w:lang w:eastAsia="en-GB"/>
        </w:rPr>
        <w:t>23</w:t>
      </w:r>
      <w:r w:rsidRPr="00C820D5">
        <w:rPr>
          <w:rFonts w:ascii="Times New Roman" w:eastAsia="Times New Roman" w:hAnsi="Times New Roman" w:cs="Times New Roman"/>
          <w:b/>
          <w:bCs/>
          <w:shd w:val="clear" w:color="auto" w:fill="FFFFFF"/>
          <w:lang w:eastAsia="en-GB"/>
        </w:rPr>
        <w:t>-203</w:t>
      </w:r>
      <w:r w:rsidR="00A11B24" w:rsidRPr="00C820D5">
        <w:rPr>
          <w:rFonts w:ascii="Times New Roman" w:eastAsia="Times New Roman" w:hAnsi="Times New Roman" w:cs="Times New Roman"/>
          <w:b/>
          <w:bCs/>
          <w:shd w:val="clear" w:color="auto" w:fill="FFFFFF"/>
          <w:lang w:eastAsia="en-GB"/>
        </w:rPr>
        <w:t>0</w:t>
      </w:r>
      <w:r w:rsidRPr="00C820D5">
        <w:rPr>
          <w:rFonts w:ascii="Times New Roman" w:eastAsia="Times New Roman" w:hAnsi="Times New Roman" w:cs="Times New Roman"/>
          <w:b/>
          <w:bCs/>
          <w:shd w:val="clear" w:color="auto" w:fill="FFFFFF"/>
          <w:lang w:eastAsia="en-GB"/>
        </w:rPr>
        <w:t>,</w:t>
      </w:r>
      <w:r w:rsidRPr="00C820D5">
        <w:rPr>
          <w:rFonts w:ascii="Times New Roman" w:eastAsia="Times New Roman" w:hAnsi="Times New Roman" w:cs="Times New Roman"/>
          <w:shd w:val="clear" w:color="auto" w:fill="FFFFFF"/>
          <w:lang w:eastAsia="en-GB"/>
        </w:rPr>
        <w:t xml:space="preserve"> mille </w:t>
      </w:r>
      <w:r w:rsidR="00A11B24" w:rsidRPr="00C820D5">
        <w:rPr>
          <w:rFonts w:ascii="Times New Roman" w:eastAsia="Times New Roman" w:hAnsi="Times New Roman" w:cs="Times New Roman"/>
          <w:shd w:val="clear" w:color="auto" w:fill="FFFFFF"/>
          <w:lang w:eastAsia="en-GB"/>
        </w:rPr>
        <w:t>ühe</w:t>
      </w:r>
      <w:r w:rsidRPr="00C820D5">
        <w:rPr>
          <w:rFonts w:ascii="Times New Roman" w:eastAsia="Times New Roman" w:hAnsi="Times New Roman" w:cs="Times New Roman"/>
          <w:shd w:val="clear" w:color="auto" w:fill="FFFFFF"/>
          <w:lang w:eastAsia="en-GB"/>
        </w:rPr>
        <w:t xml:space="preserve"> eesmärgi saavutamisele aitab DKK kaasa panustamisega alaeesmärki </w:t>
      </w:r>
      <w:r w:rsidR="00A11B24" w:rsidRPr="00C820D5">
        <w:rPr>
          <w:rFonts w:ascii="Times New Roman" w:eastAsia="Times New Roman" w:hAnsi="Times New Roman" w:cs="Times New Roman"/>
          <w:shd w:val="clear" w:color="auto" w:fill="FFFFFF"/>
          <w:lang w:eastAsia="en-GB"/>
        </w:rPr>
        <w:t>4</w:t>
      </w:r>
      <w:r w:rsidRPr="00C820D5">
        <w:rPr>
          <w:rFonts w:ascii="Times New Roman" w:eastAsia="Times New Roman" w:hAnsi="Times New Roman" w:cs="Times New Roman"/>
          <w:shd w:val="clear" w:color="auto" w:fill="FFFFFF"/>
          <w:lang w:eastAsia="en-GB"/>
        </w:rPr>
        <w:t>,</w:t>
      </w:r>
      <w:r w:rsidR="00634AF0" w:rsidRPr="00C820D5">
        <w:rPr>
          <w:rFonts w:ascii="Times New Roman" w:eastAsia="Times New Roman" w:hAnsi="Times New Roman" w:cs="Times New Roman"/>
          <w:shd w:val="clear" w:color="auto" w:fill="FFFFFF"/>
          <w:lang w:eastAsia="en-GB"/>
        </w:rPr>
        <w:t xml:space="preserve"> </w:t>
      </w:r>
      <w:r w:rsidRPr="00C820D5">
        <w:rPr>
          <w:rFonts w:ascii="Times New Roman" w:eastAsia="Times New Roman" w:hAnsi="Times New Roman" w:cs="Times New Roman"/>
          <w:shd w:val="clear" w:color="auto" w:fill="FFFFFF"/>
          <w:lang w:eastAsia="en-GB"/>
        </w:rPr>
        <w:t>mis seab eesmärgiks, et</w:t>
      </w:r>
      <w:r w:rsidR="005C1C4E" w:rsidRPr="00C820D5">
        <w:rPr>
          <w:rFonts w:ascii="Times New Roman" w:eastAsia="Times New Roman" w:hAnsi="Times New Roman" w:cs="Times New Roman"/>
          <w:shd w:val="clear" w:color="auto" w:fill="FFFFFF"/>
          <w:lang w:eastAsia="en-GB"/>
        </w:rPr>
        <w:t xml:space="preserve"> </w:t>
      </w:r>
      <w:r w:rsidR="005C1C4E" w:rsidRPr="00C820D5">
        <w:rPr>
          <w:rFonts w:ascii="Times New Roman" w:hAnsi="Times New Roman" w:cs="Times New Roman"/>
        </w:rPr>
        <w:t>Eesti sotsiaalhoolekande korraldus toeta</w:t>
      </w:r>
      <w:r w:rsidR="007B311B" w:rsidRPr="00C820D5">
        <w:rPr>
          <w:rFonts w:ascii="Times New Roman" w:hAnsi="Times New Roman" w:cs="Times New Roman"/>
        </w:rPr>
        <w:t>ks</w:t>
      </w:r>
      <w:r w:rsidR="005C1C4E" w:rsidRPr="00C820D5">
        <w:rPr>
          <w:rFonts w:ascii="Times New Roman" w:hAnsi="Times New Roman" w:cs="Times New Roman"/>
        </w:rPr>
        <w:t xml:space="preserve"> inimeste heaolu ja sotsiaalse turvatunde kasvu.</w:t>
      </w:r>
      <w:r w:rsidRPr="00C820D5">
        <w:rPr>
          <w:rFonts w:ascii="Times New Roman" w:eastAsia="Times New Roman" w:hAnsi="Times New Roman" w:cs="Times New Roman"/>
          <w:shd w:val="clear" w:color="auto" w:fill="FFFFFF"/>
          <w:lang w:eastAsia="en-GB"/>
        </w:rPr>
        <w:t xml:space="preserve"> </w:t>
      </w:r>
      <w:r w:rsidR="00C5045C" w:rsidRPr="00C820D5">
        <w:rPr>
          <w:rFonts w:ascii="Times New Roman" w:eastAsia="Times New Roman" w:hAnsi="Times New Roman" w:cs="Times New Roman"/>
          <w:shd w:val="clear" w:color="auto" w:fill="FFFFFF"/>
          <w:lang w:eastAsia="en-GB"/>
        </w:rPr>
        <w:t xml:space="preserve">Arengukava toob välja, et </w:t>
      </w:r>
      <w:r w:rsidR="00046BA6">
        <w:rPr>
          <w:rFonts w:ascii="Times New Roman" w:eastAsia="Times New Roman" w:hAnsi="Times New Roman" w:cs="Times New Roman"/>
          <w:shd w:val="clear" w:color="auto" w:fill="FFFFFF"/>
          <w:lang w:eastAsia="en-GB"/>
        </w:rPr>
        <w:t>e</w:t>
      </w:r>
      <w:r w:rsidR="009721D7" w:rsidRPr="00C820D5">
        <w:rPr>
          <w:rFonts w:ascii="Times New Roman" w:hAnsi="Times New Roman" w:cs="Times New Roman"/>
        </w:rPr>
        <w:t>namikus kohalikes omavalitsustes puuduvad toetavad teenused, mis aitavad vältida mäluhäirete süvenemist ning säilitada dementsusega inimese iseseisvat tegevusvõimet võimalikult kaua</w:t>
      </w:r>
      <w:r w:rsidR="009721D7" w:rsidRPr="00C820D5">
        <w:t xml:space="preserve">. </w:t>
      </w:r>
      <w:r w:rsidR="009721D7" w:rsidRPr="00C820D5">
        <w:rPr>
          <w:rFonts w:ascii="Times New Roman" w:hAnsi="Times New Roman" w:cs="Times New Roman"/>
        </w:rPr>
        <w:t>Pakutavad teenused on vaja kujundada dementsusega inimeste ja nende lähedaste vajadustele vastavaks ning parandada ühiskonna teadlikkust dementsusest, kaasates teenuste loomisse sihtrühma esindajad, nende lähedased ja neid esindavad huvikaitseorganisatsioonid.</w:t>
      </w:r>
      <w:r w:rsidR="009721D7" w:rsidRPr="00C820D5">
        <w:rPr>
          <w:rFonts w:ascii="Times New Roman" w:eastAsia="Times New Roman" w:hAnsi="Times New Roman" w:cs="Times New Roman"/>
          <w:shd w:val="clear" w:color="auto" w:fill="FFFFFF"/>
          <w:lang w:eastAsia="en-GB"/>
        </w:rPr>
        <w:t xml:space="preserve"> </w:t>
      </w:r>
      <w:r w:rsidR="00C5045C" w:rsidRPr="00C820D5">
        <w:rPr>
          <w:rFonts w:ascii="Times New Roman" w:eastAsia="Times New Roman" w:hAnsi="Times New Roman" w:cs="Times New Roman"/>
          <w:shd w:val="clear" w:color="auto" w:fill="FFFFFF"/>
          <w:lang w:eastAsia="en-GB"/>
        </w:rPr>
        <w:t>E</w:t>
      </w:r>
      <w:r w:rsidRPr="00C820D5">
        <w:rPr>
          <w:rFonts w:ascii="Times New Roman" w:hAnsi="Times New Roman" w:cs="Times New Roman"/>
        </w:rPr>
        <w:t xml:space="preserve">elpooltoodud eesmärkide saavutamiseks </w:t>
      </w:r>
      <w:r w:rsidR="00C5045C" w:rsidRPr="00C820D5">
        <w:rPr>
          <w:rFonts w:ascii="Times New Roman" w:hAnsi="Times New Roman" w:cs="Times New Roman"/>
        </w:rPr>
        <w:t xml:space="preserve">on </w:t>
      </w:r>
      <w:r w:rsidRPr="00C820D5">
        <w:rPr>
          <w:rFonts w:ascii="Times New Roman" w:hAnsi="Times New Roman" w:cs="Times New Roman"/>
        </w:rPr>
        <w:t>vajalik</w:t>
      </w:r>
      <w:r w:rsidR="00C5045C" w:rsidRPr="00C820D5">
        <w:rPr>
          <w:rFonts w:ascii="Times New Roman" w:hAnsi="Times New Roman" w:cs="Times New Roman"/>
        </w:rPr>
        <w:t xml:space="preserve"> järjepidev</w:t>
      </w:r>
      <w:r w:rsidRPr="00C820D5">
        <w:rPr>
          <w:rFonts w:ascii="Times New Roman" w:hAnsi="Times New Roman" w:cs="Times New Roman"/>
        </w:rPr>
        <w:t xml:space="preserve"> dementsusealane  ennetustöö ning dementsusega inimeste toimetuleku suurendamine aga ka </w:t>
      </w:r>
      <w:proofErr w:type="spellStart"/>
      <w:r w:rsidRPr="00C820D5">
        <w:rPr>
          <w:rFonts w:ascii="Times New Roman" w:hAnsi="Times New Roman" w:cs="Times New Roman"/>
        </w:rPr>
        <w:t>omastehooldajate</w:t>
      </w:r>
      <w:proofErr w:type="spellEnd"/>
      <w:r w:rsidRPr="00C820D5">
        <w:rPr>
          <w:rFonts w:ascii="Times New Roman" w:hAnsi="Times New Roman" w:cs="Times New Roman"/>
        </w:rPr>
        <w:t xml:space="preserve"> koolitamine, tugiteenuste arendamine.</w:t>
      </w:r>
    </w:p>
    <w:p w14:paraId="49FBEFC7" w14:textId="0AFD955C" w:rsidR="00265086" w:rsidRPr="00C820D5" w:rsidRDefault="00E448C5" w:rsidP="00265086">
      <w:pPr>
        <w:spacing w:before="100" w:beforeAutospacing="1" w:after="100" w:afterAutospacing="1"/>
        <w:rPr>
          <w:rFonts w:ascii="Times New Roman" w:hAnsi="Times New Roman" w:cs="Times New Roman"/>
          <w:b/>
          <w:bCs/>
          <w:color w:val="2F5496" w:themeColor="accent1" w:themeShade="BF"/>
        </w:rPr>
      </w:pPr>
      <w:r w:rsidRPr="00C820D5">
        <w:rPr>
          <w:rFonts w:ascii="Times New Roman" w:hAnsi="Times New Roman" w:cs="Times New Roman"/>
          <w:b/>
          <w:bCs/>
          <w:color w:val="2F5496" w:themeColor="accent1" w:themeShade="BF"/>
        </w:rPr>
        <w:t>DKK strateegilised eesmärgid</w:t>
      </w:r>
    </w:p>
    <w:p w14:paraId="7FA33DCE" w14:textId="0E28A416" w:rsidR="00E448C5" w:rsidRPr="00C820D5" w:rsidRDefault="00563BC1" w:rsidP="00C820D5">
      <w:pPr>
        <w:spacing w:before="100" w:beforeAutospacing="1" w:after="100" w:afterAutospacing="1"/>
        <w:jc w:val="both"/>
        <w:rPr>
          <w:rFonts w:ascii="Times New Roman" w:hAnsi="Times New Roman" w:cs="Times New Roman"/>
          <w:b/>
          <w:bCs/>
          <w:color w:val="0070C0"/>
        </w:rPr>
      </w:pPr>
      <w:r w:rsidRPr="00C820D5">
        <w:rPr>
          <w:noProof/>
        </w:rPr>
        <w:drawing>
          <wp:anchor distT="0" distB="0" distL="114300" distR="114300" simplePos="0" relativeHeight="251661312" behindDoc="1" locked="0" layoutInCell="1" allowOverlap="1" wp14:anchorId="097F5F66" wp14:editId="332C57C9">
            <wp:simplePos x="0" y="0"/>
            <wp:positionH relativeFrom="column">
              <wp:posOffset>4475018</wp:posOffset>
            </wp:positionH>
            <wp:positionV relativeFrom="paragraph">
              <wp:posOffset>539346</wp:posOffset>
            </wp:positionV>
            <wp:extent cx="2275777" cy="3096260"/>
            <wp:effectExtent l="0" t="0" r="0" b="0"/>
            <wp:wrapNone/>
            <wp:docPr id="2" name="Picture 5" descr="Icon&#10;&#10;Description automatically generated with low confidence">
              <a:extLst xmlns:a="http://schemas.openxmlformats.org/drawingml/2006/main">
                <a:ext uri="{FF2B5EF4-FFF2-40B4-BE49-F238E27FC236}">
                  <a16:creationId xmlns:a16="http://schemas.microsoft.com/office/drawing/2014/main" id="{60E05024-C157-AE9F-FBC9-73EC550A22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Icon&#10;&#10;Description automatically generated with low confidence">
                      <a:extLst>
                        <a:ext uri="{FF2B5EF4-FFF2-40B4-BE49-F238E27FC236}">
                          <a16:creationId xmlns:a16="http://schemas.microsoft.com/office/drawing/2014/main" id="{60E05024-C157-AE9F-FBC9-73EC550A22C9}"/>
                        </a:ext>
                      </a:extLst>
                    </pic:cNvPr>
                    <pic:cNvPicPr>
                      <a:picLocks noChangeAspect="1"/>
                    </pic:cNvPicPr>
                  </pic:nvPicPr>
                  <pic:blipFill rotWithShape="1">
                    <a:blip r:embed="rId13" cstate="print">
                      <a:extLst>
                        <a:ext uri="{28A0092B-C50C-407E-A947-70E740481C1C}">
                          <a14:useLocalDpi xmlns:a14="http://schemas.microsoft.com/office/drawing/2010/main" val="0"/>
                        </a:ext>
                      </a:extLst>
                    </a:blip>
                    <a:srcRect t="4287"/>
                    <a:stretch/>
                  </pic:blipFill>
                  <pic:spPr>
                    <a:xfrm>
                      <a:off x="0" y="0"/>
                      <a:ext cx="2275777" cy="3096260"/>
                    </a:xfrm>
                    <a:prstGeom prst="rect">
                      <a:avLst/>
                    </a:prstGeom>
                    <a:effectLst>
                      <a:softEdge rad="0"/>
                    </a:effectLst>
                  </pic:spPr>
                </pic:pic>
              </a:graphicData>
            </a:graphic>
            <wp14:sizeRelH relativeFrom="page">
              <wp14:pctWidth>0</wp14:pctWidth>
            </wp14:sizeRelH>
            <wp14:sizeRelV relativeFrom="page">
              <wp14:pctHeight>0</wp14:pctHeight>
            </wp14:sizeRelV>
          </wp:anchor>
        </w:drawing>
      </w:r>
      <w:r w:rsidR="004657E1" w:rsidRPr="00C820D5">
        <w:rPr>
          <w:rFonts w:ascii="Times New Roman" w:hAnsi="Times New Roman" w:cs="Times New Roman"/>
        </w:rPr>
        <w:t xml:space="preserve">DKK strateegiline plaan panustab Eesti </w:t>
      </w:r>
      <w:proofErr w:type="spellStart"/>
      <w:r w:rsidR="004657E1" w:rsidRPr="00C820D5">
        <w:rPr>
          <w:rFonts w:ascii="Times New Roman" w:hAnsi="Times New Roman" w:cs="Times New Roman"/>
        </w:rPr>
        <w:t>lähiaastate</w:t>
      </w:r>
      <w:proofErr w:type="spellEnd"/>
      <w:r w:rsidR="004657E1" w:rsidRPr="00C820D5">
        <w:rPr>
          <w:rFonts w:ascii="Times New Roman" w:hAnsi="Times New Roman" w:cs="Times New Roman"/>
        </w:rPr>
        <w:t xml:space="preserve"> </w:t>
      </w:r>
      <w:r w:rsidR="004657E1" w:rsidRPr="00C820D5">
        <w:rPr>
          <w:rFonts w:ascii="Times New Roman" w:hAnsi="Times New Roman" w:cs="Times New Roman"/>
          <w:b/>
          <w:bCs/>
        </w:rPr>
        <w:t>hoolekandepoliitika</w:t>
      </w:r>
      <w:r w:rsidR="004657E1" w:rsidRPr="00C820D5">
        <w:rPr>
          <w:rFonts w:ascii="Times New Roman" w:hAnsi="Times New Roman" w:cs="Times New Roman"/>
        </w:rPr>
        <w:t xml:space="preserve"> kujundamise peamistes</w:t>
      </w:r>
      <w:r w:rsidR="00E448C5" w:rsidRPr="00C820D5">
        <w:rPr>
          <w:rFonts w:ascii="Times New Roman" w:hAnsi="Times New Roman" w:cs="Times New Roman"/>
        </w:rPr>
        <w:t>se</w:t>
      </w:r>
      <w:r w:rsidR="004657E1" w:rsidRPr="00C820D5">
        <w:rPr>
          <w:rFonts w:ascii="Times New Roman" w:hAnsi="Times New Roman" w:cs="Times New Roman"/>
        </w:rPr>
        <w:t xml:space="preserve"> </w:t>
      </w:r>
      <w:r w:rsidR="00DC38F4" w:rsidRPr="00C820D5">
        <w:rPr>
          <w:rFonts w:ascii="Times New Roman" w:hAnsi="Times New Roman" w:cs="Times New Roman"/>
        </w:rPr>
        <w:t>eesmärkidesse</w:t>
      </w:r>
      <w:r w:rsidR="004657E1" w:rsidRPr="00C820D5">
        <w:rPr>
          <w:rFonts w:ascii="Times New Roman" w:hAnsi="Times New Roman" w:cs="Times New Roman"/>
        </w:rPr>
        <w:t xml:space="preserve">: hoolduskoormuse ennetamine, </w:t>
      </w:r>
      <w:proofErr w:type="spellStart"/>
      <w:r w:rsidR="004657E1" w:rsidRPr="00C820D5">
        <w:rPr>
          <w:rFonts w:ascii="Times New Roman" w:hAnsi="Times New Roman" w:cs="Times New Roman"/>
        </w:rPr>
        <w:t>vähendamine</w:t>
      </w:r>
      <w:proofErr w:type="spellEnd"/>
      <w:r w:rsidR="004657E1" w:rsidRPr="00C820D5">
        <w:rPr>
          <w:rFonts w:ascii="Times New Roman" w:hAnsi="Times New Roman" w:cs="Times New Roman"/>
        </w:rPr>
        <w:t xml:space="preserve"> ja mitteformaalsete hooldajate </w:t>
      </w:r>
      <w:proofErr w:type="spellStart"/>
      <w:r w:rsidR="004657E1" w:rsidRPr="00C820D5">
        <w:rPr>
          <w:rFonts w:ascii="Times New Roman" w:hAnsi="Times New Roman" w:cs="Times New Roman"/>
        </w:rPr>
        <w:t>tööturul</w:t>
      </w:r>
      <w:proofErr w:type="spellEnd"/>
      <w:r w:rsidR="004657E1" w:rsidRPr="00C820D5">
        <w:rPr>
          <w:rFonts w:ascii="Times New Roman" w:hAnsi="Times New Roman" w:cs="Times New Roman"/>
        </w:rPr>
        <w:t xml:space="preserve"> osalemise toetamine ja sotsiaal- ja tervisevaldkonna poliitika integreerimine, et luua </w:t>
      </w:r>
      <w:proofErr w:type="spellStart"/>
      <w:r w:rsidR="004657E1" w:rsidRPr="00C820D5">
        <w:rPr>
          <w:rFonts w:ascii="Times New Roman" w:hAnsi="Times New Roman" w:cs="Times New Roman"/>
        </w:rPr>
        <w:t>ühtne</w:t>
      </w:r>
      <w:proofErr w:type="spellEnd"/>
      <w:r w:rsidR="004657E1" w:rsidRPr="00C820D5">
        <w:rPr>
          <w:rFonts w:ascii="Times New Roman" w:hAnsi="Times New Roman" w:cs="Times New Roman"/>
        </w:rPr>
        <w:t xml:space="preserve"> pikaajalise hoolduse </w:t>
      </w:r>
      <w:r w:rsidR="00DC38F4" w:rsidRPr="00C820D5">
        <w:rPr>
          <w:rFonts w:ascii="Times New Roman" w:hAnsi="Times New Roman" w:cs="Times New Roman"/>
        </w:rPr>
        <w:t>süsteem</w:t>
      </w:r>
      <w:r w:rsidR="004657E1" w:rsidRPr="00C820D5">
        <w:rPr>
          <w:rFonts w:ascii="Times New Roman" w:hAnsi="Times New Roman" w:cs="Times New Roman"/>
        </w:rPr>
        <w:t xml:space="preserve">. </w:t>
      </w:r>
    </w:p>
    <w:p w14:paraId="68F43150" w14:textId="79C71095" w:rsidR="00265086" w:rsidRPr="00C820D5" w:rsidRDefault="00E448C5" w:rsidP="00265086">
      <w:pPr>
        <w:spacing w:before="100" w:beforeAutospacing="1" w:after="100" w:afterAutospacing="1"/>
        <w:jc w:val="both"/>
        <w:rPr>
          <w:rFonts w:ascii="Times New Roman" w:eastAsia="Times New Roman" w:hAnsi="Times New Roman" w:cs="Times New Roman"/>
          <w:lang w:eastAsia="en-GB"/>
        </w:rPr>
      </w:pPr>
      <w:r w:rsidRPr="00C820D5">
        <w:rPr>
          <w:rFonts w:ascii="Times New Roman" w:hAnsi="Times New Roman" w:cs="Times New Roman"/>
        </w:rPr>
        <w:t xml:space="preserve">DKK strateegilises plaanis on fookus suunatud ka </w:t>
      </w:r>
      <w:r w:rsidR="008B05FF">
        <w:rPr>
          <w:rFonts w:ascii="Times New Roman" w:hAnsi="Times New Roman" w:cs="Times New Roman"/>
          <w:b/>
          <w:bCs/>
        </w:rPr>
        <w:t>s</w:t>
      </w:r>
      <w:r w:rsidR="00C820D5" w:rsidRPr="00C820D5">
        <w:rPr>
          <w:rFonts w:ascii="Times New Roman" w:hAnsi="Times New Roman" w:cs="Times New Roman"/>
          <w:b/>
          <w:bCs/>
        </w:rPr>
        <w:t>otsiaalh</w:t>
      </w:r>
      <w:r w:rsidRPr="00C820D5">
        <w:rPr>
          <w:rFonts w:ascii="Times New Roman" w:eastAsia="Times New Roman" w:hAnsi="Times New Roman" w:cs="Times New Roman"/>
          <w:b/>
          <w:bCs/>
          <w:lang w:eastAsia="en-GB"/>
        </w:rPr>
        <w:t>oolekande</w:t>
      </w:r>
      <w:r w:rsidR="00C820D5">
        <w:rPr>
          <w:rFonts w:ascii="Times New Roman" w:eastAsia="Times New Roman" w:hAnsi="Times New Roman" w:cs="Times New Roman"/>
          <w:b/>
          <w:bCs/>
          <w:lang w:eastAsia="en-GB"/>
        </w:rPr>
        <w:t xml:space="preserve"> </w:t>
      </w:r>
      <w:r w:rsidRPr="00C820D5">
        <w:rPr>
          <w:rFonts w:ascii="Times New Roman" w:eastAsia="Times New Roman" w:hAnsi="Times New Roman" w:cs="Times New Roman"/>
          <w:b/>
          <w:bCs/>
          <w:lang w:eastAsia="en-GB"/>
        </w:rPr>
        <w:t>programm</w:t>
      </w:r>
      <w:r w:rsidR="00C820D5">
        <w:rPr>
          <w:rFonts w:ascii="Times New Roman" w:eastAsia="Times New Roman" w:hAnsi="Times New Roman" w:cs="Times New Roman"/>
          <w:b/>
          <w:bCs/>
          <w:lang w:eastAsia="en-GB"/>
        </w:rPr>
        <w:t>is</w:t>
      </w:r>
      <w:r w:rsidRPr="00C820D5">
        <w:rPr>
          <w:rFonts w:ascii="Times New Roman" w:eastAsia="Times New Roman" w:hAnsi="Times New Roman" w:cs="Times New Roman"/>
          <w:b/>
          <w:bCs/>
          <w:lang w:eastAsia="en-GB"/>
        </w:rPr>
        <w:t xml:space="preserve"> 20</w:t>
      </w:r>
      <w:r w:rsidR="00C820D5">
        <w:rPr>
          <w:rFonts w:ascii="Times New Roman" w:eastAsia="Times New Roman" w:hAnsi="Times New Roman" w:cs="Times New Roman"/>
          <w:b/>
          <w:bCs/>
          <w:lang w:eastAsia="en-GB"/>
        </w:rPr>
        <w:t>2</w:t>
      </w:r>
      <w:r w:rsidR="0098297A">
        <w:rPr>
          <w:rFonts w:ascii="Times New Roman" w:eastAsia="Times New Roman" w:hAnsi="Times New Roman" w:cs="Times New Roman"/>
          <w:b/>
          <w:bCs/>
          <w:lang w:eastAsia="en-GB"/>
        </w:rPr>
        <w:t>5</w:t>
      </w:r>
      <w:r w:rsidRPr="00C820D5">
        <w:rPr>
          <w:rFonts w:ascii="Times New Roman" w:eastAsia="Times New Roman" w:hAnsi="Times New Roman" w:cs="Times New Roman"/>
          <w:b/>
          <w:bCs/>
          <w:lang w:eastAsia="en-GB"/>
        </w:rPr>
        <w:t>-202</w:t>
      </w:r>
      <w:r w:rsidR="0098297A">
        <w:rPr>
          <w:rFonts w:ascii="Times New Roman" w:eastAsia="Times New Roman" w:hAnsi="Times New Roman" w:cs="Times New Roman"/>
          <w:b/>
          <w:bCs/>
          <w:lang w:eastAsia="en-GB"/>
        </w:rPr>
        <w:t>8</w:t>
      </w:r>
      <w:r w:rsidRPr="00C820D5">
        <w:rPr>
          <w:rFonts w:ascii="Times New Roman" w:eastAsia="Times New Roman" w:hAnsi="Times New Roman" w:cs="Times New Roman"/>
          <w:lang w:eastAsia="en-GB"/>
        </w:rPr>
        <w:t xml:space="preserve"> välja toodud probleemidele</w:t>
      </w:r>
      <w:r w:rsidR="00046BA6">
        <w:rPr>
          <w:rFonts w:ascii="Times New Roman" w:eastAsia="Times New Roman" w:hAnsi="Times New Roman" w:cs="Times New Roman"/>
          <w:lang w:eastAsia="en-GB"/>
        </w:rPr>
        <w:t>.</w:t>
      </w:r>
      <w:r w:rsidR="00C820D5">
        <w:rPr>
          <w:rFonts w:ascii="Times New Roman" w:eastAsia="Times New Roman" w:hAnsi="Times New Roman" w:cs="Times New Roman"/>
          <w:lang w:eastAsia="en-GB"/>
        </w:rPr>
        <w:t xml:space="preserve"> </w:t>
      </w:r>
      <w:r w:rsidR="00DC38F4" w:rsidRPr="00046BA6">
        <w:rPr>
          <w:rFonts w:ascii="Times New Roman" w:eastAsia="Times New Roman" w:hAnsi="Times New Roman" w:cs="Times New Roman"/>
          <w:lang w:eastAsia="en-GB"/>
        </w:rPr>
        <w:t xml:space="preserve">Hoolekande üldine suund on toetada inimeste võimalikult kaua kodus elamist, </w:t>
      </w:r>
      <w:r w:rsidR="00046BA6">
        <w:rPr>
          <w:rFonts w:ascii="Times New Roman" w:eastAsia="Times New Roman" w:hAnsi="Times New Roman" w:cs="Times New Roman"/>
          <w:lang w:eastAsia="en-GB"/>
        </w:rPr>
        <w:t>kuid</w:t>
      </w:r>
      <w:r w:rsidR="00DC38F4" w:rsidRPr="00046BA6">
        <w:rPr>
          <w:rFonts w:ascii="Times New Roman" w:eastAsia="Times New Roman" w:hAnsi="Times New Roman" w:cs="Times New Roman"/>
          <w:lang w:eastAsia="en-GB"/>
        </w:rPr>
        <w:t xml:space="preserve"> puudu </w:t>
      </w:r>
      <w:r w:rsidR="00046BA6">
        <w:rPr>
          <w:rFonts w:ascii="Times New Roman" w:eastAsia="Times New Roman" w:hAnsi="Times New Roman" w:cs="Times New Roman"/>
          <w:lang w:eastAsia="en-GB"/>
        </w:rPr>
        <w:t xml:space="preserve">on kodus elamist toetavatest </w:t>
      </w:r>
      <w:r w:rsidR="00DC38F4" w:rsidRPr="00046BA6">
        <w:rPr>
          <w:rFonts w:ascii="Times New Roman" w:eastAsia="Times New Roman" w:hAnsi="Times New Roman" w:cs="Times New Roman"/>
          <w:lang w:eastAsia="en-GB"/>
        </w:rPr>
        <w:t xml:space="preserve">teenustest </w:t>
      </w:r>
      <w:r w:rsidR="00046BA6">
        <w:rPr>
          <w:rFonts w:ascii="Times New Roman" w:eastAsia="Times New Roman" w:hAnsi="Times New Roman" w:cs="Times New Roman"/>
          <w:lang w:eastAsia="en-GB"/>
        </w:rPr>
        <w:t xml:space="preserve">nendele </w:t>
      </w:r>
      <w:r w:rsidR="00DC38F4" w:rsidRPr="00046BA6">
        <w:rPr>
          <w:rFonts w:ascii="Times New Roman" w:eastAsia="Times New Roman" w:hAnsi="Times New Roman" w:cs="Times New Roman"/>
          <w:lang w:eastAsia="en-GB"/>
        </w:rPr>
        <w:t xml:space="preserve">inimestele, kes </w:t>
      </w:r>
      <w:r w:rsidR="001F1CC0">
        <w:rPr>
          <w:rFonts w:ascii="Times New Roman" w:eastAsia="Times New Roman" w:hAnsi="Times New Roman" w:cs="Times New Roman"/>
          <w:lang w:eastAsia="en-GB"/>
        </w:rPr>
        <w:t xml:space="preserve">päris </w:t>
      </w:r>
      <w:r w:rsidR="00DC38F4" w:rsidRPr="00046BA6">
        <w:rPr>
          <w:rFonts w:ascii="Times New Roman" w:eastAsia="Times New Roman" w:hAnsi="Times New Roman" w:cs="Times New Roman"/>
          <w:lang w:eastAsia="en-GB"/>
        </w:rPr>
        <w:t>iseseisvalt kodus enam elada ei saa, kuid ei vaja veel ka ööpäevaringset teenust hoolekandeasutuses. S</w:t>
      </w:r>
      <w:r w:rsidR="00046BA6">
        <w:rPr>
          <w:rFonts w:ascii="Times New Roman" w:eastAsia="Times New Roman" w:hAnsi="Times New Roman" w:cs="Times New Roman"/>
          <w:lang w:eastAsia="en-GB"/>
        </w:rPr>
        <w:t>eetõttu s</w:t>
      </w:r>
      <w:r w:rsidR="00DC38F4" w:rsidRPr="00046BA6">
        <w:rPr>
          <w:rFonts w:ascii="Times New Roman" w:eastAsia="Times New Roman" w:hAnsi="Times New Roman" w:cs="Times New Roman"/>
          <w:lang w:eastAsia="en-GB"/>
        </w:rPr>
        <w:t>enisest enam tähelepanu, sh nende vajadusi arvestavaid teenuseid vajavad dementsuse diagnoosiga</w:t>
      </w:r>
      <w:r w:rsidR="00046BA6">
        <w:rPr>
          <w:rFonts w:ascii="Times New Roman" w:eastAsia="Times New Roman" w:hAnsi="Times New Roman" w:cs="Times New Roman"/>
          <w:lang w:eastAsia="en-GB"/>
        </w:rPr>
        <w:t xml:space="preserve"> inimesed</w:t>
      </w:r>
      <w:r w:rsidR="00DC38F4" w:rsidRPr="00046BA6">
        <w:rPr>
          <w:rFonts w:ascii="Times New Roman" w:eastAsia="Times New Roman" w:hAnsi="Times New Roman" w:cs="Times New Roman"/>
          <w:lang w:eastAsia="en-GB"/>
        </w:rPr>
        <w:t>.</w:t>
      </w:r>
      <w:r w:rsidR="00DC38F4">
        <w:rPr>
          <w:rFonts w:ascii="Times New Roman" w:eastAsia="Times New Roman" w:hAnsi="Times New Roman" w:cs="Times New Roman"/>
          <w:lang w:eastAsia="en-GB"/>
        </w:rPr>
        <w:t xml:space="preserve"> </w:t>
      </w:r>
      <w:r w:rsidR="00DC38F4" w:rsidRPr="00DC38F4">
        <w:rPr>
          <w:rFonts w:ascii="Times New Roman" w:eastAsia="Times New Roman" w:hAnsi="Times New Roman" w:cs="Times New Roman"/>
          <w:lang w:eastAsia="en-GB"/>
        </w:rPr>
        <w:t xml:space="preserve">Ebapiisav rahastus ei </w:t>
      </w:r>
      <w:r w:rsidR="00E17EDB">
        <w:rPr>
          <w:rFonts w:ascii="Times New Roman" w:eastAsia="Times New Roman" w:hAnsi="Times New Roman" w:cs="Times New Roman"/>
          <w:lang w:eastAsia="en-GB"/>
        </w:rPr>
        <w:t>võimalda</w:t>
      </w:r>
      <w:r w:rsidR="00DC38F4" w:rsidRPr="00DC38F4">
        <w:rPr>
          <w:rFonts w:ascii="Times New Roman" w:eastAsia="Times New Roman" w:hAnsi="Times New Roman" w:cs="Times New Roman"/>
          <w:lang w:eastAsia="en-GB"/>
        </w:rPr>
        <w:t xml:space="preserve"> kodus elamist toetavate teenuste kättesaadavust, mistõttu võivad inimesed jääd neile vajaliku abita või ei saa abi õigel ajal ning see viib tööturult eemale nii teenust vajavad inimesed kui hoolduskoormuse tõttu ka nende lähedased.</w:t>
      </w:r>
    </w:p>
    <w:p w14:paraId="59B6AF76" w14:textId="7BBEFCC6" w:rsidR="00E448C5" w:rsidRPr="00C820D5" w:rsidRDefault="00E448C5" w:rsidP="004657E1">
      <w:pPr>
        <w:rPr>
          <w:rFonts w:ascii="Times New Roman" w:eastAsia="Times New Roman" w:hAnsi="Times New Roman" w:cs="Times New Roman"/>
          <w:b/>
          <w:bCs/>
          <w:color w:val="2F5496" w:themeColor="accent1" w:themeShade="BF"/>
          <w:shd w:val="clear" w:color="auto" w:fill="FFFFFF"/>
          <w:lang w:eastAsia="en-GB"/>
        </w:rPr>
      </w:pPr>
      <w:r w:rsidRPr="00C820D5">
        <w:rPr>
          <w:rFonts w:ascii="Times New Roman" w:eastAsia="Times New Roman" w:hAnsi="Times New Roman" w:cs="Times New Roman"/>
          <w:b/>
          <w:bCs/>
          <w:color w:val="2F5496" w:themeColor="accent1" w:themeShade="BF"/>
          <w:shd w:val="clear" w:color="auto" w:fill="FFFFFF"/>
          <w:lang w:eastAsia="en-GB"/>
        </w:rPr>
        <w:t>DKK väärtused</w:t>
      </w:r>
    </w:p>
    <w:p w14:paraId="6F2E9626" w14:textId="69433420" w:rsidR="00634AF0" w:rsidRPr="00C820D5" w:rsidRDefault="00634AF0" w:rsidP="00C23081">
      <w:pPr>
        <w:spacing w:before="100" w:beforeAutospacing="1"/>
        <w:jc w:val="both"/>
        <w:rPr>
          <w:rFonts w:ascii="Times New Roman" w:eastAsia="Times New Roman" w:hAnsi="Times New Roman" w:cs="Times New Roman"/>
          <w:color w:val="000000"/>
          <w:lang w:eastAsia="en-GB"/>
        </w:rPr>
      </w:pPr>
      <w:r w:rsidRPr="00C820D5">
        <w:rPr>
          <w:rFonts w:ascii="Times New Roman" w:eastAsia="Times New Roman" w:hAnsi="Times New Roman" w:cs="Times New Roman"/>
          <w:lang w:eastAsia="en-GB"/>
        </w:rPr>
        <w:t>DKK seab oma igapäevase tegevuse ja koostöö sihiks aidata kaasa neljale lihtsale ja igale inimesele olulisele eesmärgile</w:t>
      </w:r>
      <w:r w:rsidRPr="00C820D5">
        <w:rPr>
          <w:rFonts w:ascii="Times New Roman" w:eastAsia="Times New Roman" w:hAnsi="Times New Roman" w:cs="Times New Roman"/>
          <w:color w:val="000000"/>
          <w:lang w:eastAsia="en-GB"/>
        </w:rPr>
        <w:t>: püüda dementsust ennetada ja varakult diagnoosida ning võimalikult hästi dementsusega elada ja väärikalt surra.</w:t>
      </w:r>
    </w:p>
    <w:p w14:paraId="4988551D" w14:textId="59C0EFA7" w:rsidR="004657E1" w:rsidRPr="00C820D5" w:rsidRDefault="00E448C5" w:rsidP="00C23081">
      <w:pPr>
        <w:jc w:val="both"/>
        <w:rPr>
          <w:rFonts w:ascii="Times New Roman" w:eastAsia="Times New Roman" w:hAnsi="Times New Roman" w:cs="Times New Roman"/>
          <w:shd w:val="clear" w:color="auto" w:fill="FFFFFF"/>
          <w:lang w:eastAsia="en-GB"/>
        </w:rPr>
      </w:pPr>
      <w:r w:rsidRPr="00C820D5">
        <w:rPr>
          <w:rFonts w:ascii="Times New Roman" w:eastAsia="Times New Roman" w:hAnsi="Times New Roman" w:cs="Times New Roman"/>
          <w:shd w:val="clear" w:color="auto" w:fill="FFFFFF"/>
          <w:lang w:eastAsia="en-GB"/>
        </w:rPr>
        <w:t>DKK s</w:t>
      </w:r>
      <w:r w:rsidR="004657E1" w:rsidRPr="00C820D5">
        <w:rPr>
          <w:rFonts w:ascii="Times New Roman" w:eastAsia="Times New Roman" w:hAnsi="Times New Roman" w:cs="Times New Roman"/>
          <w:shd w:val="clear" w:color="auto" w:fill="FFFFFF"/>
          <w:lang w:eastAsia="en-GB"/>
        </w:rPr>
        <w:t xml:space="preserve">trateegilises plaanis on silmas peetud ka organisatsiooni </w:t>
      </w:r>
      <w:r w:rsidR="004657E1" w:rsidRPr="00C820D5">
        <w:rPr>
          <w:rFonts w:ascii="Times New Roman" w:eastAsia="Times New Roman" w:hAnsi="Times New Roman" w:cs="Times New Roman"/>
          <w:b/>
          <w:bCs/>
          <w:shd w:val="clear" w:color="auto" w:fill="FFFFFF"/>
          <w:lang w:eastAsia="en-GB"/>
        </w:rPr>
        <w:t>Alzheimer Europe</w:t>
      </w:r>
      <w:r w:rsidR="004657E1" w:rsidRPr="00C820D5">
        <w:rPr>
          <w:rFonts w:ascii="Times New Roman" w:eastAsia="Times New Roman" w:hAnsi="Times New Roman" w:cs="Times New Roman"/>
          <w:shd w:val="clear" w:color="auto" w:fill="FFFFFF"/>
          <w:lang w:eastAsia="en-GB"/>
        </w:rPr>
        <w:t xml:space="preserve"> strateegilises plaanis 2020-2025 </w:t>
      </w:r>
      <w:r w:rsidRPr="00C820D5">
        <w:rPr>
          <w:rFonts w:ascii="Times New Roman" w:eastAsia="Times New Roman" w:hAnsi="Times New Roman" w:cs="Times New Roman"/>
          <w:shd w:val="clear" w:color="auto" w:fill="FFFFFF"/>
          <w:lang w:eastAsia="en-GB"/>
        </w:rPr>
        <w:t>väljendatud</w:t>
      </w:r>
      <w:r w:rsidR="004657E1" w:rsidRPr="00C820D5">
        <w:rPr>
          <w:rFonts w:ascii="Times New Roman" w:eastAsia="Times New Roman" w:hAnsi="Times New Roman" w:cs="Times New Roman"/>
          <w:shd w:val="clear" w:color="auto" w:fill="FFFFFF"/>
          <w:lang w:eastAsia="en-GB"/>
        </w:rPr>
        <w:t xml:space="preserve"> aluspõhimõtteid, mille kohaselt</w:t>
      </w:r>
      <w:r w:rsidR="004657E1" w:rsidRPr="00C820D5">
        <w:rPr>
          <w:rFonts w:ascii="Times New Roman" w:eastAsia="Times New Roman" w:hAnsi="Times New Roman" w:cs="Times New Roman"/>
          <w:color w:val="202124"/>
          <w:lang w:eastAsia="en-GB"/>
        </w:rPr>
        <w:t xml:space="preserve"> igal dementsusega inimesel on</w:t>
      </w:r>
      <w:r w:rsidRPr="00C820D5">
        <w:rPr>
          <w:rFonts w:ascii="Times New Roman" w:eastAsia="Times New Roman" w:hAnsi="Times New Roman" w:cs="Times New Roman"/>
          <w:color w:val="202124"/>
          <w:lang w:eastAsia="en-GB"/>
        </w:rPr>
        <w:t xml:space="preserve"> õigus</w:t>
      </w:r>
      <w:r w:rsidR="004657E1" w:rsidRPr="00C820D5">
        <w:rPr>
          <w:rFonts w:ascii="Times New Roman" w:eastAsia="Times New Roman" w:hAnsi="Times New Roman" w:cs="Times New Roman"/>
          <w:color w:val="202124"/>
          <w:lang w:eastAsia="en-GB"/>
        </w:rPr>
        <w:t>:</w:t>
      </w:r>
    </w:p>
    <w:p w14:paraId="0E36170D" w14:textId="5DE202CE" w:rsidR="004657E1" w:rsidRPr="00C820D5" w:rsidRDefault="004657E1" w:rsidP="004657E1">
      <w:pPr>
        <w:pStyle w:val="Loendilik"/>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02124"/>
          <w:lang w:eastAsia="en-GB"/>
        </w:rPr>
      </w:pPr>
      <w:r w:rsidRPr="00C820D5">
        <w:rPr>
          <w:rFonts w:ascii="Times New Roman" w:eastAsia="Times New Roman" w:hAnsi="Times New Roman" w:cs="Times New Roman"/>
          <w:color w:val="202124"/>
          <w:lang w:eastAsia="en-GB"/>
        </w:rPr>
        <w:t>õigeaegsele diagnoosile;</w:t>
      </w:r>
    </w:p>
    <w:p w14:paraId="4C1EF536" w14:textId="42928735" w:rsidR="004657E1" w:rsidRPr="00C820D5" w:rsidRDefault="004657E1" w:rsidP="004657E1">
      <w:pPr>
        <w:pStyle w:val="Loendilik"/>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02124"/>
          <w:lang w:eastAsia="en-GB"/>
        </w:rPr>
      </w:pPr>
      <w:r w:rsidRPr="00C820D5">
        <w:rPr>
          <w:rFonts w:ascii="Times New Roman" w:eastAsia="Times New Roman" w:hAnsi="Times New Roman" w:cs="Times New Roman"/>
          <w:color w:val="202124"/>
          <w:lang w:eastAsia="en-GB"/>
        </w:rPr>
        <w:t>kvaliteetsele diagnostilisele toele;</w:t>
      </w:r>
    </w:p>
    <w:p w14:paraId="5AB1E7E4" w14:textId="0A59C516" w:rsidR="004657E1" w:rsidRPr="00C820D5" w:rsidRDefault="004657E1" w:rsidP="004657E1">
      <w:pPr>
        <w:pStyle w:val="Loendilik"/>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02124"/>
          <w:lang w:eastAsia="en-GB"/>
        </w:rPr>
      </w:pPr>
      <w:r w:rsidRPr="00C820D5">
        <w:rPr>
          <w:rFonts w:ascii="Times New Roman" w:eastAsia="Times New Roman" w:hAnsi="Times New Roman" w:cs="Times New Roman"/>
          <w:color w:val="202124"/>
          <w:lang w:eastAsia="en-GB"/>
        </w:rPr>
        <w:t>isikukesksele, koordineeritud ja kvaliteetsele hooldusele kogu elu jooksul;</w:t>
      </w:r>
    </w:p>
    <w:p w14:paraId="7619F668" w14:textId="30EAA5C0" w:rsidR="004657E1" w:rsidRPr="00C820D5" w:rsidRDefault="004657E1" w:rsidP="004657E1">
      <w:pPr>
        <w:pStyle w:val="Loendilik"/>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02124"/>
          <w:lang w:eastAsia="en-GB"/>
        </w:rPr>
      </w:pPr>
      <w:r w:rsidRPr="00C820D5">
        <w:rPr>
          <w:rFonts w:ascii="Times New Roman" w:eastAsia="Times New Roman" w:hAnsi="Times New Roman" w:cs="Times New Roman"/>
          <w:color w:val="202124"/>
          <w:lang w:eastAsia="en-GB"/>
        </w:rPr>
        <w:t>võrdsele juurdepääsule ravile ja terapeutilistele sekkumistele;</w:t>
      </w:r>
    </w:p>
    <w:p w14:paraId="5D0EF927" w14:textId="6992068C" w:rsidR="004657E1" w:rsidRPr="00C820D5" w:rsidRDefault="004657E1" w:rsidP="004657E1">
      <w:pPr>
        <w:pStyle w:val="Loendilik"/>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02124"/>
          <w:lang w:eastAsia="en-GB"/>
        </w:rPr>
      </w:pPr>
      <w:r w:rsidRPr="00C820D5">
        <w:rPr>
          <w:rFonts w:ascii="Times New Roman" w:eastAsia="Times New Roman" w:hAnsi="Times New Roman" w:cs="Times New Roman"/>
          <w:color w:val="202124"/>
          <w:lang w:eastAsia="en-GB"/>
        </w:rPr>
        <w:t>olla austatud üksikisikuna oma kogukonnas.</w:t>
      </w:r>
    </w:p>
    <w:p w14:paraId="221219A1" w14:textId="4B936AFD" w:rsidR="00404500" w:rsidRPr="00C820D5" w:rsidRDefault="00404500" w:rsidP="00404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02124"/>
          <w:lang w:eastAsia="en-GB"/>
        </w:rPr>
      </w:pPr>
    </w:p>
    <w:p w14:paraId="717C55A2" w14:textId="7B14ADCA" w:rsidR="00404500" w:rsidRPr="00C820D5" w:rsidRDefault="00404500" w:rsidP="00404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color w:val="2F5496" w:themeColor="accent1" w:themeShade="BF"/>
          <w:lang w:eastAsia="en-GB"/>
        </w:rPr>
      </w:pPr>
      <w:r w:rsidRPr="00C820D5">
        <w:rPr>
          <w:rFonts w:ascii="Times New Roman" w:eastAsia="Times New Roman" w:hAnsi="Times New Roman" w:cs="Times New Roman"/>
          <w:b/>
          <w:bCs/>
          <w:color w:val="2F5496" w:themeColor="accent1" w:themeShade="BF"/>
          <w:lang w:eastAsia="en-GB"/>
        </w:rPr>
        <w:t>DKK strateegilise plaani rakendamine</w:t>
      </w:r>
    </w:p>
    <w:p w14:paraId="635C1584" w14:textId="77777777" w:rsidR="00265086" w:rsidRPr="00C820D5" w:rsidRDefault="00265086" w:rsidP="00404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color w:val="4472C4" w:themeColor="accent1"/>
          <w:lang w:eastAsia="en-GB"/>
        </w:rPr>
      </w:pPr>
    </w:p>
    <w:p w14:paraId="6D539354" w14:textId="7FB8F432" w:rsidR="00404500" w:rsidRPr="00C820D5" w:rsidRDefault="00404500" w:rsidP="00C23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02124"/>
          <w:lang w:eastAsia="en-GB"/>
        </w:rPr>
      </w:pPr>
      <w:r w:rsidRPr="00C820D5">
        <w:rPr>
          <w:rFonts w:ascii="Times New Roman" w:eastAsia="Times New Roman" w:hAnsi="Times New Roman" w:cs="Times New Roman"/>
          <w:color w:val="202124"/>
          <w:lang w:eastAsia="en-GB"/>
        </w:rPr>
        <w:t xml:space="preserve">Strateegilise plaani rakendamisel on peamiseks tegevuste elluviijaks DKK koos Sotsiaalministeeriumi ja oluliste partneritega- </w:t>
      </w:r>
      <w:r w:rsidR="003416DA" w:rsidRPr="00C820D5">
        <w:rPr>
          <w:rFonts w:ascii="Times New Roman" w:eastAsia="Times New Roman" w:hAnsi="Times New Roman" w:cs="Times New Roman"/>
          <w:color w:val="202124"/>
          <w:lang w:eastAsia="en-GB"/>
        </w:rPr>
        <w:t>Tervise Arengu Instituut</w:t>
      </w:r>
      <w:r w:rsidR="003416DA">
        <w:rPr>
          <w:rFonts w:ascii="Times New Roman" w:eastAsia="Times New Roman" w:hAnsi="Times New Roman" w:cs="Times New Roman"/>
          <w:color w:val="202124"/>
          <w:lang w:eastAsia="en-GB"/>
        </w:rPr>
        <w:t xml:space="preserve">, </w:t>
      </w:r>
      <w:r w:rsidR="00414C50">
        <w:rPr>
          <w:rFonts w:ascii="Times New Roman" w:eastAsia="Times New Roman" w:hAnsi="Times New Roman" w:cs="Times New Roman"/>
          <w:color w:val="202124"/>
          <w:lang w:eastAsia="en-GB"/>
        </w:rPr>
        <w:t xml:space="preserve">Sotsiaalkindlustusamet, </w:t>
      </w:r>
      <w:r w:rsidR="003416DA">
        <w:rPr>
          <w:rFonts w:ascii="Times New Roman" w:eastAsia="Times New Roman" w:hAnsi="Times New Roman" w:cs="Times New Roman"/>
          <w:color w:val="202124"/>
          <w:lang w:eastAsia="en-GB"/>
        </w:rPr>
        <w:t xml:space="preserve"> </w:t>
      </w:r>
      <w:r w:rsidR="00BC247E">
        <w:rPr>
          <w:rFonts w:ascii="Times New Roman" w:eastAsia="Times New Roman" w:hAnsi="Times New Roman" w:cs="Times New Roman"/>
          <w:color w:val="202124"/>
          <w:lang w:eastAsia="en-GB"/>
        </w:rPr>
        <w:t>Tervise</w:t>
      </w:r>
      <w:r w:rsidRPr="00C820D5">
        <w:rPr>
          <w:rFonts w:ascii="Times New Roman" w:eastAsia="Times New Roman" w:hAnsi="Times New Roman" w:cs="Times New Roman"/>
          <w:color w:val="202124"/>
          <w:lang w:eastAsia="en-GB"/>
        </w:rPr>
        <w:t>kassa, DKK ekspert</w:t>
      </w:r>
      <w:r w:rsidR="00E451D9">
        <w:rPr>
          <w:rFonts w:ascii="Times New Roman" w:eastAsia="Times New Roman" w:hAnsi="Times New Roman" w:cs="Times New Roman"/>
          <w:color w:val="202124"/>
          <w:lang w:eastAsia="en-GB"/>
        </w:rPr>
        <w:t xml:space="preserve"> partnerid</w:t>
      </w:r>
      <w:r w:rsidR="00406C9D" w:rsidRPr="00C820D5">
        <w:rPr>
          <w:rFonts w:ascii="Times New Roman" w:eastAsia="Times New Roman" w:hAnsi="Times New Roman" w:cs="Times New Roman"/>
          <w:color w:val="202124"/>
          <w:lang w:eastAsia="en-GB"/>
        </w:rPr>
        <w:t>, kohalikud omavalitsused, tervishoiu- ja hoolekandeasutused ning</w:t>
      </w:r>
      <w:r w:rsidRPr="00C820D5">
        <w:rPr>
          <w:rFonts w:ascii="Times New Roman" w:eastAsia="Times New Roman" w:hAnsi="Times New Roman" w:cs="Times New Roman"/>
          <w:color w:val="202124"/>
          <w:lang w:eastAsia="en-GB"/>
        </w:rPr>
        <w:t xml:space="preserve"> </w:t>
      </w:r>
      <w:r w:rsidR="00406C9D" w:rsidRPr="00C820D5">
        <w:rPr>
          <w:rFonts w:ascii="Times New Roman" w:eastAsia="Times New Roman" w:hAnsi="Times New Roman" w:cs="Times New Roman"/>
          <w:color w:val="202124"/>
          <w:lang w:eastAsia="en-GB"/>
        </w:rPr>
        <w:t xml:space="preserve">paljud  teised partnerid. DKK on seatud strateegiliste eesmärkide täitmisel aktiivseks eestvedajaks ning inspireerib ja innustab kõiki osapooli ühiselt jõudma soovitud lahendusteni.  </w:t>
      </w:r>
    </w:p>
    <w:p w14:paraId="321DD83F" w14:textId="77777777" w:rsidR="00D71E42" w:rsidRPr="00C820D5" w:rsidRDefault="00D71E42" w:rsidP="00404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02124"/>
          <w:lang w:eastAsia="en-GB"/>
        </w:rPr>
      </w:pPr>
    </w:p>
    <w:p w14:paraId="7DBB1BDE" w14:textId="1D9DD86D" w:rsidR="00404500" w:rsidRPr="00C820D5" w:rsidRDefault="00404500" w:rsidP="002352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02124"/>
          <w:lang w:eastAsia="en-GB"/>
        </w:rPr>
      </w:pPr>
      <w:r w:rsidRPr="00C820D5">
        <w:rPr>
          <w:rFonts w:ascii="Times New Roman" w:eastAsia="Times New Roman" w:hAnsi="Times New Roman" w:cs="Times New Roman"/>
          <w:color w:val="202124"/>
          <w:lang w:eastAsia="en-GB"/>
        </w:rPr>
        <w:t xml:space="preserve">Iga-aastaselt koostab DKK strateegilise plaani alusel aastase tegevuskava, </w:t>
      </w:r>
      <w:r w:rsidR="00D71E42" w:rsidRPr="00C820D5">
        <w:rPr>
          <w:rFonts w:ascii="Times New Roman" w:eastAsia="Times New Roman" w:hAnsi="Times New Roman" w:cs="Times New Roman"/>
          <w:color w:val="202124"/>
          <w:lang w:eastAsia="en-GB"/>
        </w:rPr>
        <w:t>m</w:t>
      </w:r>
      <w:r w:rsidRPr="00C820D5">
        <w:rPr>
          <w:rFonts w:ascii="Times New Roman" w:eastAsia="Times New Roman" w:hAnsi="Times New Roman" w:cs="Times New Roman"/>
          <w:color w:val="202124"/>
          <w:lang w:eastAsia="en-GB"/>
        </w:rPr>
        <w:t>illes täpsustab tegevused</w:t>
      </w:r>
      <w:r w:rsidR="00D71E42" w:rsidRPr="00C820D5">
        <w:rPr>
          <w:rFonts w:ascii="Times New Roman" w:eastAsia="Times New Roman" w:hAnsi="Times New Roman" w:cs="Times New Roman"/>
          <w:color w:val="202124"/>
          <w:lang w:eastAsia="en-GB"/>
        </w:rPr>
        <w:t xml:space="preserve">, mis on vajalikud strateegilises plaanis kavandatud eesmärkide saavutamiseks. Strateegilist plaani vaadatakse koos partneritega üle iga </w:t>
      </w:r>
      <w:r w:rsidR="00235296" w:rsidRPr="00C820D5">
        <w:rPr>
          <w:rFonts w:ascii="Times New Roman" w:eastAsia="Times New Roman" w:hAnsi="Times New Roman" w:cs="Times New Roman"/>
          <w:color w:val="202124"/>
          <w:lang w:eastAsia="en-GB"/>
        </w:rPr>
        <w:t>tegevus</w:t>
      </w:r>
      <w:r w:rsidR="00D71E42" w:rsidRPr="00C820D5">
        <w:rPr>
          <w:rFonts w:ascii="Times New Roman" w:eastAsia="Times New Roman" w:hAnsi="Times New Roman" w:cs="Times New Roman"/>
          <w:color w:val="202124"/>
          <w:lang w:eastAsia="en-GB"/>
        </w:rPr>
        <w:t>aasta</w:t>
      </w:r>
      <w:r w:rsidR="00235296" w:rsidRPr="00C820D5">
        <w:rPr>
          <w:rFonts w:ascii="Times New Roman" w:eastAsia="Times New Roman" w:hAnsi="Times New Roman" w:cs="Times New Roman"/>
          <w:color w:val="202124"/>
          <w:lang w:eastAsia="en-GB"/>
        </w:rPr>
        <w:t xml:space="preserve"> </w:t>
      </w:r>
      <w:r w:rsidR="00FC3010">
        <w:rPr>
          <w:rFonts w:ascii="Times New Roman" w:eastAsia="Times New Roman" w:hAnsi="Times New Roman" w:cs="Times New Roman"/>
          <w:color w:val="202124"/>
          <w:lang w:eastAsia="en-GB"/>
        </w:rPr>
        <w:t>lõpus</w:t>
      </w:r>
      <w:r w:rsidR="00235296" w:rsidRPr="00C820D5">
        <w:rPr>
          <w:rFonts w:ascii="Times New Roman" w:eastAsia="Times New Roman" w:hAnsi="Times New Roman" w:cs="Times New Roman"/>
          <w:color w:val="202124"/>
          <w:lang w:eastAsia="en-GB"/>
        </w:rPr>
        <w:t xml:space="preserve"> ning korrigeeritakse vastavalt vajadusele.</w:t>
      </w:r>
    </w:p>
    <w:p w14:paraId="45ACB221" w14:textId="2D7F65A4" w:rsidR="00A020B6" w:rsidRPr="00C820D5" w:rsidRDefault="00551335" w:rsidP="002352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202124"/>
          <w:lang w:eastAsia="en-GB"/>
        </w:rPr>
      </w:pPr>
      <w:r w:rsidRPr="00C820D5">
        <w:rPr>
          <w:noProof/>
        </w:rPr>
        <w:drawing>
          <wp:anchor distT="0" distB="0" distL="114300" distR="114300" simplePos="0" relativeHeight="251663360" behindDoc="1" locked="0" layoutInCell="1" allowOverlap="1" wp14:anchorId="0B6B1009" wp14:editId="417881CB">
            <wp:simplePos x="0" y="0"/>
            <wp:positionH relativeFrom="column">
              <wp:posOffset>3580765</wp:posOffset>
            </wp:positionH>
            <wp:positionV relativeFrom="paragraph">
              <wp:posOffset>1428288</wp:posOffset>
            </wp:positionV>
            <wp:extent cx="3226724" cy="3944750"/>
            <wp:effectExtent l="0" t="0" r="0" b="0"/>
            <wp:wrapNone/>
            <wp:docPr id="3" name="Picture 5" descr="Icon&#10;&#10;Description automatically generated with low confidence">
              <a:extLst xmlns:a="http://schemas.openxmlformats.org/drawingml/2006/main">
                <a:ext uri="{FF2B5EF4-FFF2-40B4-BE49-F238E27FC236}">
                  <a16:creationId xmlns:a16="http://schemas.microsoft.com/office/drawing/2014/main" id="{60E05024-C157-AE9F-FBC9-73EC550A22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Icon&#10;&#10;Description automatically generated with low confidence">
                      <a:extLst>
                        <a:ext uri="{FF2B5EF4-FFF2-40B4-BE49-F238E27FC236}">
                          <a16:creationId xmlns:a16="http://schemas.microsoft.com/office/drawing/2014/main" id="{60E05024-C157-AE9F-FBC9-73EC550A22C9}"/>
                        </a:ext>
                      </a:extLst>
                    </pic:cNvPr>
                    <pic:cNvPicPr>
                      <a:picLocks noChangeAspect="1"/>
                    </pic:cNvPicPr>
                  </pic:nvPicPr>
                  <pic:blipFill rotWithShape="1">
                    <a:blip r:embed="rId14" cstate="print">
                      <a:extLst>
                        <a:ext uri="{28A0092B-C50C-407E-A947-70E740481C1C}">
                          <a14:useLocalDpi xmlns:a14="http://schemas.microsoft.com/office/drawing/2010/main" val="0"/>
                        </a:ext>
                      </a:extLst>
                    </a:blip>
                    <a:srcRect t="4287"/>
                    <a:stretch/>
                  </pic:blipFill>
                  <pic:spPr>
                    <a:xfrm>
                      <a:off x="0" y="0"/>
                      <a:ext cx="3226724" cy="3944750"/>
                    </a:xfrm>
                    <a:prstGeom prst="rect">
                      <a:avLst/>
                    </a:prstGeom>
                  </pic:spPr>
                </pic:pic>
              </a:graphicData>
            </a:graphic>
            <wp14:sizeRelH relativeFrom="page">
              <wp14:pctWidth>0</wp14:pctWidth>
            </wp14:sizeRelH>
            <wp14:sizeRelV relativeFrom="page">
              <wp14:pctHeight>0</wp14:pctHeight>
            </wp14:sizeRelV>
          </wp:anchor>
        </w:drawing>
      </w:r>
    </w:p>
    <w:p w14:paraId="1FE17FED" w14:textId="56F102E3" w:rsidR="009C29EA" w:rsidRPr="00C820D5" w:rsidRDefault="009C29EA" w:rsidP="001F36FB">
      <w:pPr>
        <w:pStyle w:val="Pealkiri1"/>
        <w:pageBreakBefore/>
        <w:rPr>
          <w:rFonts w:ascii="Times New Roman" w:hAnsi="Times New Roman" w:cs="Times New Roman"/>
          <w:b/>
          <w:bCs/>
        </w:rPr>
      </w:pPr>
      <w:r w:rsidRPr="00C820D5">
        <w:rPr>
          <w:rFonts w:ascii="Times New Roman" w:hAnsi="Times New Roman" w:cs="Times New Roman"/>
          <w:b/>
          <w:bCs/>
        </w:rPr>
        <w:t>DKK strateegilised tegevused</w:t>
      </w:r>
    </w:p>
    <w:p w14:paraId="5224FDE5" w14:textId="5CB17BA6" w:rsidR="00A020B6" w:rsidRPr="00C820D5" w:rsidRDefault="00A020B6" w:rsidP="009C29EA">
      <w:pPr>
        <w:pStyle w:val="Pealkiri1"/>
        <w:rPr>
          <w:rFonts w:ascii="Times New Roman" w:hAnsi="Times New Roman" w:cs="Times New Roman"/>
        </w:rPr>
      </w:pPr>
      <w:r w:rsidRPr="00C820D5">
        <w:rPr>
          <w:rFonts w:ascii="Times New Roman" w:hAnsi="Times New Roman" w:cs="Times New Roman"/>
        </w:rPr>
        <w:t>Tegevus 1. Dementsusealase poliitika kujundamine ja elluviimine</w:t>
      </w:r>
    </w:p>
    <w:p w14:paraId="25ED6A0B" w14:textId="77777777" w:rsidR="00244181" w:rsidRPr="00C820D5" w:rsidRDefault="00244181" w:rsidP="00A020B6">
      <w:pPr>
        <w:pStyle w:val="Pealkiri2"/>
        <w:jc w:val="both"/>
        <w:rPr>
          <w:rFonts w:ascii="Times New Roman" w:eastAsia="Times New Roman" w:hAnsi="Times New Roman" w:cs="Times New Roman"/>
          <w:b/>
          <w:bCs/>
          <w:sz w:val="22"/>
          <w:szCs w:val="22"/>
        </w:rPr>
      </w:pPr>
    </w:p>
    <w:p w14:paraId="702D148D" w14:textId="2F898323" w:rsidR="00A020B6" w:rsidRPr="00C820D5" w:rsidRDefault="00A020B6" w:rsidP="00A020B6">
      <w:pPr>
        <w:pStyle w:val="Pealkiri2"/>
        <w:jc w:val="both"/>
        <w:rPr>
          <w:rFonts w:ascii="Times New Roman" w:hAnsi="Times New Roman" w:cs="Times New Roman"/>
          <w:b/>
          <w:bCs/>
          <w:sz w:val="24"/>
          <w:szCs w:val="24"/>
        </w:rPr>
      </w:pPr>
      <w:r w:rsidRPr="00C820D5">
        <w:rPr>
          <w:rFonts w:ascii="Times New Roman" w:eastAsia="Times New Roman" w:hAnsi="Times New Roman" w:cs="Times New Roman"/>
          <w:b/>
          <w:bCs/>
          <w:sz w:val="24"/>
          <w:szCs w:val="24"/>
        </w:rPr>
        <w:t>E</w:t>
      </w:r>
      <w:r w:rsidRPr="00C820D5">
        <w:rPr>
          <w:rFonts w:ascii="Times New Roman" w:hAnsi="Times New Roman" w:cs="Times New Roman"/>
          <w:b/>
          <w:bCs/>
          <w:sz w:val="24"/>
          <w:szCs w:val="24"/>
        </w:rPr>
        <w:t xml:space="preserve">esmärk: Asjakohaste juhendite ning teadliku ennetustöö koosmõjus on </w:t>
      </w:r>
      <w:r w:rsidR="00786C7D" w:rsidRPr="00C820D5">
        <w:rPr>
          <w:rFonts w:ascii="Times New Roman" w:hAnsi="Times New Roman" w:cs="Times New Roman"/>
          <w:b/>
          <w:bCs/>
          <w:sz w:val="24"/>
          <w:szCs w:val="24"/>
        </w:rPr>
        <w:t xml:space="preserve">dementsusega seotud riskid ühiskonnas teadvustatud, </w:t>
      </w:r>
      <w:r w:rsidRPr="00C820D5">
        <w:rPr>
          <w:rFonts w:ascii="Times New Roman" w:hAnsi="Times New Roman" w:cs="Times New Roman"/>
          <w:b/>
          <w:bCs/>
          <w:sz w:val="24"/>
          <w:szCs w:val="24"/>
        </w:rPr>
        <w:t>dementsusega inimeste diagnoosimine</w:t>
      </w:r>
      <w:r w:rsidR="00786C7D" w:rsidRPr="00C820D5">
        <w:rPr>
          <w:rFonts w:ascii="Times New Roman" w:hAnsi="Times New Roman" w:cs="Times New Roman"/>
          <w:b/>
          <w:bCs/>
          <w:sz w:val="24"/>
          <w:szCs w:val="24"/>
        </w:rPr>
        <w:t>, toetamine</w:t>
      </w:r>
      <w:r w:rsidRPr="00C820D5">
        <w:rPr>
          <w:rFonts w:ascii="Times New Roman" w:hAnsi="Times New Roman" w:cs="Times New Roman"/>
          <w:b/>
          <w:bCs/>
          <w:sz w:val="24"/>
          <w:szCs w:val="24"/>
        </w:rPr>
        <w:t xml:space="preserve"> ja ravi </w:t>
      </w:r>
      <w:r w:rsidR="00786C7D" w:rsidRPr="00C820D5">
        <w:rPr>
          <w:rFonts w:ascii="Times New Roman" w:hAnsi="Times New Roman" w:cs="Times New Roman"/>
          <w:b/>
          <w:bCs/>
          <w:sz w:val="24"/>
          <w:szCs w:val="24"/>
        </w:rPr>
        <w:t>on õigeaegne, õiguspärane ning efektiivne.</w:t>
      </w:r>
    </w:p>
    <w:p w14:paraId="3E0C1A05" w14:textId="77777777" w:rsidR="00551335" w:rsidRPr="00C820D5" w:rsidRDefault="00551335" w:rsidP="00A020B6">
      <w:pPr>
        <w:rPr>
          <w:rFonts w:ascii="Times New Roman" w:hAnsi="Times New Roman" w:cs="Times New Roman"/>
        </w:rPr>
      </w:pPr>
    </w:p>
    <w:p w14:paraId="4EE81477" w14:textId="4FD1C8AB" w:rsidR="00A020B6" w:rsidRPr="00C820D5" w:rsidRDefault="00A020B6" w:rsidP="00A020B6">
      <w:pPr>
        <w:rPr>
          <w:rFonts w:ascii="Times New Roman" w:hAnsi="Times New Roman" w:cs="Times New Roman"/>
          <w:b/>
          <w:bCs/>
        </w:rPr>
      </w:pPr>
      <w:r w:rsidRPr="00C820D5">
        <w:rPr>
          <w:rFonts w:ascii="Times New Roman" w:hAnsi="Times New Roman" w:cs="Times New Roman"/>
          <w:b/>
          <w:bCs/>
        </w:rPr>
        <w:t>Hetkeolukord</w:t>
      </w:r>
    </w:p>
    <w:p w14:paraId="3865F10C" w14:textId="77777777" w:rsidR="00A020B6" w:rsidRPr="00C820D5" w:rsidRDefault="00A020B6" w:rsidP="00A020B6">
      <w:pPr>
        <w:jc w:val="both"/>
        <w:rPr>
          <w:rFonts w:ascii="Times New Roman" w:hAnsi="Times New Roman" w:cs="Times New Roman"/>
        </w:rPr>
      </w:pPr>
      <w:r w:rsidRPr="00C820D5">
        <w:rPr>
          <w:rFonts w:ascii="Times New Roman" w:hAnsi="Times New Roman" w:cs="Times New Roman"/>
        </w:rPr>
        <w:t xml:space="preserve">Rahvastiku tervise arengukava 2020-2030 peaeesmärgiks on tõsta Eesti inimeste eeldatavat eluiga ja tervena elatud aastate arvu ning vähendada ebavõrdust tervises. Lisaks ravivõimaluste parandamisele tuleb panustada tervisekäitumise parandamisse, </w:t>
      </w:r>
      <w:proofErr w:type="spellStart"/>
      <w:r w:rsidRPr="00C820D5">
        <w:rPr>
          <w:rFonts w:ascii="Times New Roman" w:hAnsi="Times New Roman" w:cs="Times New Roman"/>
        </w:rPr>
        <w:t>tervisedendusse</w:t>
      </w:r>
      <w:proofErr w:type="spellEnd"/>
      <w:r w:rsidRPr="00C820D5">
        <w:rPr>
          <w:rFonts w:ascii="Times New Roman" w:hAnsi="Times New Roman" w:cs="Times New Roman"/>
        </w:rPr>
        <w:t xml:space="preserve"> ning haiguste ennetamisse. Tervishoiu- ja hoolekandeteenuste arendamisel on oluline riiklikul tasemel kehtestatud tegevuste kaudu mõjutada teenusepakkujaid, et dementsuse ennetus, õigeaegne diagnoosimine ja ravi ning hoolekanne oleks teadus- ja eesmärgipärased ning inimese igapäevast toimetulekut ja heaolu maksimaalselt toetavad. Oluline on erinevate valdkondlike institutsioonide koostöö regulatsioonide ja juhendite väljatöötamise, levitamise ja juurutamise alal. </w:t>
      </w:r>
    </w:p>
    <w:p w14:paraId="39DD2EB4" w14:textId="0CBAFF2C"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Dementsussündroomi korral on võimalik suurt hooldusvajadust edasi lükata ja elukvaliteeti parandada ennetuslike sekkumiste abil. Rahvusvahelistes uuringute alusel </w:t>
      </w:r>
      <w:r w:rsidR="00541285">
        <w:rPr>
          <w:rFonts w:ascii="Times New Roman" w:hAnsi="Times New Roman" w:cs="Times New Roman"/>
          <w:color w:val="000000"/>
        </w:rPr>
        <w:t xml:space="preserve">(OECD 2025) </w:t>
      </w:r>
      <w:r w:rsidRPr="00C820D5">
        <w:rPr>
          <w:rFonts w:ascii="Times New Roman" w:hAnsi="Times New Roman" w:cs="Times New Roman"/>
          <w:color w:val="000000"/>
        </w:rPr>
        <w:t xml:space="preserve">on </w:t>
      </w:r>
      <w:r w:rsidR="00541285">
        <w:rPr>
          <w:rFonts w:ascii="Times New Roman" w:hAnsi="Times New Roman" w:cs="Times New Roman"/>
          <w:color w:val="000000"/>
        </w:rPr>
        <w:t>Eestis 50,2 %</w:t>
      </w:r>
      <w:r w:rsidRPr="00C820D5">
        <w:rPr>
          <w:rFonts w:ascii="Times New Roman" w:hAnsi="Times New Roman" w:cs="Times New Roman"/>
          <w:color w:val="000000"/>
        </w:rPr>
        <w:t xml:space="preserve"> protsenti dementsusjuhtumitest ennetatavad, kui riik tegeleb süsteemselt 12 dementsust ennetava riskifaktoriga. Ennetuslikud sekkumised peavad olema odavad, järjepidevad ning laialdaselt kättesaadavad.</w:t>
      </w:r>
    </w:p>
    <w:p w14:paraId="755584F5" w14:textId="77777777" w:rsidR="00A020B6" w:rsidRPr="00C820D5" w:rsidRDefault="00A020B6" w:rsidP="00A020B6">
      <w:pPr>
        <w:rPr>
          <w:rFonts w:ascii="Times New Roman" w:hAnsi="Times New Roman" w:cs="Times New Roman"/>
        </w:rPr>
      </w:pPr>
    </w:p>
    <w:p w14:paraId="6CDA9579" w14:textId="77777777" w:rsidR="00A020B6" w:rsidRPr="00C820D5" w:rsidRDefault="00A020B6" w:rsidP="00A020B6">
      <w:pPr>
        <w:jc w:val="both"/>
        <w:rPr>
          <w:rFonts w:ascii="Times New Roman" w:hAnsi="Times New Roman" w:cs="Times New Roman"/>
          <w:b/>
          <w:bCs/>
          <w:color w:val="000000"/>
        </w:rPr>
      </w:pPr>
      <w:r w:rsidRPr="00C820D5">
        <w:rPr>
          <w:rFonts w:ascii="Times New Roman" w:hAnsi="Times New Roman" w:cs="Times New Roman"/>
          <w:b/>
          <w:bCs/>
          <w:color w:val="000000"/>
        </w:rPr>
        <w:t>Lahendamist vajavad probleemid</w:t>
      </w:r>
    </w:p>
    <w:p w14:paraId="18A54782" w14:textId="660EBB8E" w:rsidR="00A020B6" w:rsidRPr="00C820D5" w:rsidRDefault="00A020B6" w:rsidP="00A020B6">
      <w:pPr>
        <w:pStyle w:val="Loendilik"/>
        <w:numPr>
          <w:ilvl w:val="0"/>
          <w:numId w:val="7"/>
        </w:numPr>
        <w:jc w:val="both"/>
        <w:rPr>
          <w:rFonts w:ascii="Times New Roman" w:hAnsi="Times New Roman" w:cs="Times New Roman"/>
          <w:color w:val="000000"/>
        </w:rPr>
      </w:pPr>
      <w:r w:rsidRPr="00C820D5">
        <w:rPr>
          <w:rFonts w:ascii="Times New Roman" w:hAnsi="Times New Roman" w:cs="Times New Roman"/>
          <w:color w:val="000000"/>
        </w:rPr>
        <w:t>Puudu</w:t>
      </w:r>
      <w:r w:rsidR="007031D4">
        <w:rPr>
          <w:rFonts w:ascii="Times New Roman" w:hAnsi="Times New Roman" w:cs="Times New Roman"/>
          <w:color w:val="000000"/>
        </w:rPr>
        <w:t xml:space="preserve"> on</w:t>
      </w:r>
      <w:r w:rsidRPr="00C820D5">
        <w:rPr>
          <w:rFonts w:ascii="Times New Roman" w:hAnsi="Times New Roman" w:cs="Times New Roman"/>
          <w:color w:val="000000"/>
        </w:rPr>
        <w:t xml:space="preserve"> juhendid dementsuse ennetuseks, hindamiseks ja varajaseks sekkumiseks (kasutusel on Alzheimeri tõve diagnostika ja ravijuhend koos patsiendijuhendiga ning palliatiivse ravi juhend) ning dementsusega inimeste väärkohtlemise ennetamiseks. </w:t>
      </w:r>
      <w:r w:rsidR="00F51F06">
        <w:rPr>
          <w:rFonts w:ascii="Times New Roman" w:hAnsi="Times New Roman" w:cs="Times New Roman"/>
          <w:color w:val="000000"/>
        </w:rPr>
        <w:t xml:space="preserve">DKK on jaotusmaterjalina ise koostanud nii ennetus- ja riskitegurite brošüüri kui ka </w:t>
      </w:r>
      <w:r w:rsidR="00F90AC3">
        <w:rPr>
          <w:rFonts w:ascii="Times New Roman" w:hAnsi="Times New Roman" w:cs="Times New Roman"/>
          <w:color w:val="000000"/>
        </w:rPr>
        <w:t xml:space="preserve">väärkohtlemise </w:t>
      </w:r>
      <w:r w:rsidR="00961517">
        <w:rPr>
          <w:rFonts w:ascii="Times New Roman" w:hAnsi="Times New Roman" w:cs="Times New Roman"/>
          <w:color w:val="000000"/>
        </w:rPr>
        <w:t xml:space="preserve">ennetamise teemalise raamatu. </w:t>
      </w:r>
      <w:r w:rsidRPr="00C820D5">
        <w:rPr>
          <w:rFonts w:ascii="Times New Roman" w:hAnsi="Times New Roman" w:cs="Times New Roman"/>
          <w:color w:val="000000"/>
        </w:rPr>
        <w:t xml:space="preserve">Vajalik on kodus elava dementsusega isiku hooldamisel regulaarne toetus ja järelevalve </w:t>
      </w:r>
      <w:r w:rsidR="000F12CF">
        <w:rPr>
          <w:rFonts w:ascii="Times New Roman" w:hAnsi="Times New Roman" w:cs="Times New Roman"/>
          <w:color w:val="000000"/>
        </w:rPr>
        <w:t xml:space="preserve">KOV </w:t>
      </w:r>
      <w:r w:rsidRPr="00C820D5">
        <w:rPr>
          <w:rFonts w:ascii="Times New Roman" w:hAnsi="Times New Roman" w:cs="Times New Roman"/>
          <w:color w:val="000000"/>
        </w:rPr>
        <w:t xml:space="preserve">poolt </w:t>
      </w:r>
      <w:proofErr w:type="spellStart"/>
      <w:r w:rsidRPr="00C820D5">
        <w:rPr>
          <w:rFonts w:ascii="Times New Roman" w:hAnsi="Times New Roman" w:cs="Times New Roman"/>
          <w:color w:val="000000"/>
        </w:rPr>
        <w:t>omastehooldajatele</w:t>
      </w:r>
      <w:proofErr w:type="spellEnd"/>
      <w:r w:rsidRPr="00C820D5">
        <w:rPr>
          <w:rFonts w:ascii="Times New Roman" w:hAnsi="Times New Roman" w:cs="Times New Roman"/>
          <w:color w:val="000000"/>
        </w:rPr>
        <w:t xml:space="preserve">. </w:t>
      </w:r>
    </w:p>
    <w:p w14:paraId="17B50625" w14:textId="1C555193" w:rsidR="00A020B6" w:rsidRPr="00C820D5" w:rsidRDefault="00A020B6" w:rsidP="00A020B6">
      <w:pPr>
        <w:pStyle w:val="Loendilik"/>
        <w:numPr>
          <w:ilvl w:val="0"/>
          <w:numId w:val="7"/>
        </w:numPr>
        <w:jc w:val="both"/>
        <w:rPr>
          <w:rFonts w:ascii="Times New Roman" w:hAnsi="Times New Roman" w:cs="Times New Roman"/>
          <w:color w:val="000000"/>
        </w:rPr>
      </w:pPr>
      <w:r w:rsidRPr="00C820D5">
        <w:rPr>
          <w:rFonts w:ascii="Times New Roman" w:hAnsi="Times New Roman" w:cs="Times New Roman"/>
          <w:color w:val="000000"/>
        </w:rPr>
        <w:t>Kehtiva õigusnormi alusel on keeruline tagada (tervishoiu- ja hoolekandeasutuses) dementsusega inimese turvalisust, piirata seaduslikult nende liikumisvabadust ja rakendada jälgimisseadmeid. Probleem vajab õiguslikku analüüsi ning seejärel teha (vajadusel) muudatusi kehtivas õiguskaitse</w:t>
      </w:r>
      <w:r w:rsidR="00341D04">
        <w:rPr>
          <w:rFonts w:ascii="Times New Roman" w:hAnsi="Times New Roman" w:cs="Times New Roman"/>
          <w:color w:val="000000"/>
        </w:rPr>
        <w:t>s</w:t>
      </w:r>
      <w:r w:rsidRPr="00C820D5">
        <w:rPr>
          <w:rFonts w:ascii="Times New Roman" w:hAnsi="Times New Roman" w:cs="Times New Roman"/>
          <w:color w:val="000000"/>
        </w:rPr>
        <w:t xml:space="preserve"> ning koostada juhised korrektseks sekkumiseks. </w:t>
      </w:r>
    </w:p>
    <w:p w14:paraId="16B96A99" w14:textId="1027385E" w:rsidR="00A020B6" w:rsidRPr="00C820D5" w:rsidRDefault="00A020B6" w:rsidP="00A020B6">
      <w:pPr>
        <w:pStyle w:val="Loendilik"/>
        <w:numPr>
          <w:ilvl w:val="0"/>
          <w:numId w:val="7"/>
        </w:numPr>
        <w:jc w:val="both"/>
        <w:rPr>
          <w:rFonts w:ascii="Times New Roman" w:hAnsi="Times New Roman" w:cs="Times New Roman"/>
          <w:color w:val="000000"/>
        </w:rPr>
      </w:pPr>
      <w:r w:rsidRPr="00C820D5">
        <w:rPr>
          <w:rFonts w:ascii="Times New Roman" w:hAnsi="Times New Roman" w:cs="Times New Roman"/>
          <w:color w:val="000000"/>
        </w:rPr>
        <w:t>Puudub teadlikkus patsienditestamendi kasutamiseks, väärika ja dementsusega inimese soove arvestavate tulevikujuhiste andmiseks</w:t>
      </w:r>
      <w:ins w:id="0" w:author="Maarja Seppel - SOM" w:date="2024-11-25T17:39:00Z" w16du:dateUtc="2024-11-25T15:39:00Z">
        <w:r w:rsidR="008C66F9">
          <w:rPr>
            <w:rFonts w:ascii="Times New Roman" w:hAnsi="Times New Roman" w:cs="Times New Roman"/>
            <w:color w:val="000000"/>
          </w:rPr>
          <w:t>.</w:t>
        </w:r>
      </w:ins>
    </w:p>
    <w:p w14:paraId="623B290D" w14:textId="19B87A2C" w:rsidR="00A020B6" w:rsidRPr="00C820D5" w:rsidRDefault="00A020B6" w:rsidP="00A020B6">
      <w:pPr>
        <w:pStyle w:val="Loendilik"/>
        <w:numPr>
          <w:ilvl w:val="0"/>
          <w:numId w:val="7"/>
        </w:numPr>
        <w:jc w:val="both"/>
        <w:rPr>
          <w:rFonts w:ascii="Times New Roman" w:hAnsi="Times New Roman" w:cs="Times New Roman"/>
          <w:color w:val="000000"/>
        </w:rPr>
      </w:pPr>
      <w:r w:rsidRPr="00C820D5">
        <w:rPr>
          <w:rFonts w:ascii="Times New Roman" w:hAnsi="Times New Roman" w:cs="Times New Roman"/>
          <w:color w:val="000000"/>
        </w:rPr>
        <w:t xml:space="preserve">Ühiskonna teadlikkus dementsuse riskidest ja ennetuse võimalustest on madal. Levinud on </w:t>
      </w:r>
      <w:proofErr w:type="spellStart"/>
      <w:r w:rsidRPr="00C820D5">
        <w:rPr>
          <w:rFonts w:ascii="Times New Roman" w:hAnsi="Times New Roman" w:cs="Times New Roman"/>
          <w:color w:val="000000"/>
        </w:rPr>
        <w:t>stigmatiseerivad</w:t>
      </w:r>
      <w:proofErr w:type="spellEnd"/>
      <w:r w:rsidRPr="00C820D5">
        <w:rPr>
          <w:rFonts w:ascii="Times New Roman" w:hAnsi="Times New Roman" w:cs="Times New Roman"/>
          <w:color w:val="000000"/>
        </w:rPr>
        <w:t xml:space="preserve"> hoiakud/eelarvamused. Dementsuse ennetamine on vaja siduda südame- veresoonkonna, diabeedi jm ennetustegevustega, pöörates ühiskonna lisatähelepanu ajutervisele ja selle hoidmisele ning riskide vältimisele.</w:t>
      </w:r>
    </w:p>
    <w:p w14:paraId="12A2BDC7" w14:textId="6E390530" w:rsidR="00A020B6" w:rsidRPr="00C820D5" w:rsidRDefault="009C29EA" w:rsidP="00A020B6">
      <w:pPr>
        <w:pStyle w:val="Loendilik"/>
        <w:numPr>
          <w:ilvl w:val="0"/>
          <w:numId w:val="7"/>
        </w:numPr>
        <w:jc w:val="both"/>
        <w:rPr>
          <w:rFonts w:ascii="Times New Roman" w:hAnsi="Times New Roman" w:cs="Times New Roman"/>
          <w:color w:val="000000"/>
        </w:rPr>
      </w:pPr>
      <w:r w:rsidRPr="00C820D5">
        <w:rPr>
          <w:noProof/>
        </w:rPr>
        <w:drawing>
          <wp:anchor distT="0" distB="0" distL="114300" distR="114300" simplePos="0" relativeHeight="251689984" behindDoc="1" locked="0" layoutInCell="1" allowOverlap="1" wp14:anchorId="61FBF1BA" wp14:editId="2DD79556">
            <wp:simplePos x="0" y="0"/>
            <wp:positionH relativeFrom="column">
              <wp:posOffset>2997594</wp:posOffset>
            </wp:positionH>
            <wp:positionV relativeFrom="paragraph">
              <wp:posOffset>240946</wp:posOffset>
            </wp:positionV>
            <wp:extent cx="4198229" cy="4535456"/>
            <wp:effectExtent l="0" t="0" r="0" b="0"/>
            <wp:wrapNone/>
            <wp:docPr id="16" name="Picture 5" descr="Icon&#10;&#10;Description automatically generated with low confidence">
              <a:extLst xmlns:a="http://schemas.openxmlformats.org/drawingml/2006/main">
                <a:ext uri="{FF2B5EF4-FFF2-40B4-BE49-F238E27FC236}">
                  <a16:creationId xmlns:a16="http://schemas.microsoft.com/office/drawing/2014/main" id="{60E05024-C157-AE9F-FBC9-73EC550A22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Icon&#10;&#10;Description automatically generated with low confidence">
                      <a:extLst>
                        <a:ext uri="{FF2B5EF4-FFF2-40B4-BE49-F238E27FC236}">
                          <a16:creationId xmlns:a16="http://schemas.microsoft.com/office/drawing/2014/main" id="{60E05024-C157-AE9F-FBC9-73EC550A22C9}"/>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t="4287"/>
                    <a:stretch/>
                  </pic:blipFill>
                  <pic:spPr>
                    <a:xfrm>
                      <a:off x="0" y="0"/>
                      <a:ext cx="4198229" cy="4535456"/>
                    </a:xfrm>
                    <a:prstGeom prst="rect">
                      <a:avLst/>
                    </a:prstGeom>
                  </pic:spPr>
                </pic:pic>
              </a:graphicData>
            </a:graphic>
            <wp14:sizeRelH relativeFrom="page">
              <wp14:pctWidth>0</wp14:pctWidth>
            </wp14:sizeRelH>
            <wp14:sizeRelV relativeFrom="page">
              <wp14:pctHeight>0</wp14:pctHeight>
            </wp14:sizeRelV>
          </wp:anchor>
        </w:drawing>
      </w:r>
      <w:r w:rsidR="00673E36" w:rsidRPr="00C820D5">
        <w:rPr>
          <w:rFonts w:ascii="Times New Roman" w:hAnsi="Times New Roman" w:cs="Times New Roman"/>
          <w:color w:val="000000"/>
        </w:rPr>
        <w:t>Mäluhäirete ja kerge kognitiivse langusega inimestele pa</w:t>
      </w:r>
      <w:r w:rsidR="00A020B6" w:rsidRPr="00C820D5">
        <w:rPr>
          <w:rFonts w:ascii="Times New Roman" w:hAnsi="Times New Roman" w:cs="Times New Roman"/>
          <w:color w:val="000000"/>
        </w:rPr>
        <w:t xml:space="preserve">kutakse vähe sekundaarseid ennetustegevusi, puudub sihitatud suunamine ka olemasolevatele kogukonnateenustele ja ühinemine toimivate huvitegevuse jm võimalustega on dementsusega inimesele sageli isikliku aktiivsuse puudumisel võimatu. Teenuste saamisel ja kogukonnategevustes osalemisel on sageli takistuseks  ka teenuse hind, transpordi puudumine jne. </w:t>
      </w:r>
    </w:p>
    <w:p w14:paraId="08573DE8" w14:textId="478349BE" w:rsidR="00A020B6" w:rsidRPr="00C820D5" w:rsidRDefault="00A020B6" w:rsidP="00A020B6">
      <w:pPr>
        <w:jc w:val="both"/>
        <w:rPr>
          <w:rFonts w:ascii="Times New Roman" w:hAnsi="Times New Roman" w:cs="Times New Roman"/>
        </w:rPr>
      </w:pPr>
    </w:p>
    <w:p w14:paraId="5765F97B" w14:textId="77777777" w:rsidR="00341D04" w:rsidRDefault="00341D04" w:rsidP="00A020B6">
      <w:pPr>
        <w:jc w:val="both"/>
        <w:rPr>
          <w:rFonts w:ascii="Times New Roman" w:hAnsi="Times New Roman" w:cs="Times New Roman"/>
          <w:b/>
          <w:bCs/>
          <w:color w:val="000000"/>
        </w:rPr>
      </w:pPr>
    </w:p>
    <w:p w14:paraId="48307991" w14:textId="77777777" w:rsidR="00341D04" w:rsidRDefault="00341D04" w:rsidP="00A020B6">
      <w:pPr>
        <w:jc w:val="both"/>
        <w:rPr>
          <w:rFonts w:ascii="Times New Roman" w:hAnsi="Times New Roman" w:cs="Times New Roman"/>
          <w:b/>
          <w:bCs/>
          <w:color w:val="000000"/>
        </w:rPr>
      </w:pPr>
    </w:p>
    <w:p w14:paraId="59C9BF11" w14:textId="77777777" w:rsidR="00341D04" w:rsidRDefault="00341D04" w:rsidP="00A020B6">
      <w:pPr>
        <w:jc w:val="both"/>
        <w:rPr>
          <w:rFonts w:ascii="Times New Roman" w:hAnsi="Times New Roman" w:cs="Times New Roman"/>
          <w:b/>
          <w:bCs/>
          <w:color w:val="000000"/>
        </w:rPr>
      </w:pPr>
    </w:p>
    <w:p w14:paraId="15EEB31E" w14:textId="06B49BCD" w:rsidR="00A020B6" w:rsidRPr="00C820D5" w:rsidRDefault="00A020B6" w:rsidP="00A020B6">
      <w:pPr>
        <w:jc w:val="both"/>
        <w:rPr>
          <w:rFonts w:ascii="Times New Roman" w:hAnsi="Times New Roman" w:cs="Times New Roman"/>
          <w:b/>
          <w:bCs/>
          <w:color w:val="000000"/>
        </w:rPr>
      </w:pPr>
      <w:r w:rsidRPr="00C820D5">
        <w:rPr>
          <w:rFonts w:ascii="Times New Roman" w:hAnsi="Times New Roman" w:cs="Times New Roman"/>
          <w:b/>
          <w:bCs/>
          <w:color w:val="000000"/>
        </w:rPr>
        <w:t>Kavandatud tegevused</w:t>
      </w:r>
    </w:p>
    <w:p w14:paraId="015A4478" w14:textId="6CDC10D8" w:rsidR="00A020B6" w:rsidRPr="00C820D5" w:rsidRDefault="00A020B6" w:rsidP="00A020B6">
      <w:pPr>
        <w:pStyle w:val="Loendilik"/>
        <w:numPr>
          <w:ilvl w:val="0"/>
          <w:numId w:val="8"/>
        </w:numPr>
        <w:jc w:val="both"/>
        <w:rPr>
          <w:rFonts w:ascii="Times New Roman" w:hAnsi="Times New Roman" w:cs="Times New Roman"/>
          <w:color w:val="000000"/>
        </w:rPr>
      </w:pPr>
      <w:r w:rsidRPr="00C820D5">
        <w:rPr>
          <w:rFonts w:ascii="Times New Roman" w:hAnsi="Times New Roman" w:cs="Times New Roman"/>
          <w:color w:val="000000"/>
        </w:rPr>
        <w:t xml:space="preserve">Toetada </w:t>
      </w:r>
      <w:r w:rsidR="00341D04">
        <w:rPr>
          <w:rFonts w:ascii="Times New Roman" w:hAnsi="Times New Roman" w:cs="Times New Roman"/>
          <w:color w:val="000000"/>
        </w:rPr>
        <w:t xml:space="preserve">DKK poolt koostatud </w:t>
      </w:r>
      <w:r w:rsidRPr="00C820D5">
        <w:rPr>
          <w:rFonts w:ascii="Times New Roman" w:hAnsi="Times New Roman" w:cs="Times New Roman"/>
          <w:color w:val="000000"/>
        </w:rPr>
        <w:t>juhendite tutvustamist ja nende kasutusele võtmist kohalikes omavalitsustes ja hoolekandeasutustes.</w:t>
      </w:r>
    </w:p>
    <w:p w14:paraId="715CB111" w14:textId="0442F7AB" w:rsidR="00A020B6" w:rsidRPr="00C820D5" w:rsidRDefault="00577E3A" w:rsidP="00A020B6">
      <w:pPr>
        <w:pStyle w:val="Loendilik"/>
        <w:numPr>
          <w:ilvl w:val="0"/>
          <w:numId w:val="8"/>
        </w:numPr>
        <w:jc w:val="both"/>
        <w:rPr>
          <w:rFonts w:ascii="Times New Roman" w:hAnsi="Times New Roman" w:cs="Times New Roman"/>
          <w:color w:val="000000"/>
        </w:rPr>
      </w:pPr>
      <w:r>
        <w:rPr>
          <w:rFonts w:ascii="Times New Roman" w:hAnsi="Times New Roman" w:cs="Times New Roman"/>
          <w:color w:val="000000"/>
        </w:rPr>
        <w:t>Te</w:t>
      </w:r>
      <w:r w:rsidR="00A020B6" w:rsidRPr="00C820D5">
        <w:rPr>
          <w:rFonts w:ascii="Times New Roman" w:hAnsi="Times New Roman" w:cs="Times New Roman"/>
          <w:color w:val="000000"/>
        </w:rPr>
        <w:t xml:space="preserve">avitada inimesi </w:t>
      </w:r>
      <w:r>
        <w:rPr>
          <w:rFonts w:ascii="Times New Roman" w:hAnsi="Times New Roman" w:cs="Times New Roman"/>
          <w:color w:val="000000"/>
        </w:rPr>
        <w:t>elulõpu tahteavalduse v</w:t>
      </w:r>
      <w:r w:rsidR="00A020B6" w:rsidRPr="00C820D5">
        <w:rPr>
          <w:rFonts w:ascii="Times New Roman" w:hAnsi="Times New Roman" w:cs="Times New Roman"/>
          <w:color w:val="000000"/>
        </w:rPr>
        <w:t xml:space="preserve">õimalustest ning </w:t>
      </w:r>
      <w:r w:rsidR="00B07557">
        <w:rPr>
          <w:rFonts w:ascii="Times New Roman" w:hAnsi="Times New Roman" w:cs="Times New Roman"/>
          <w:color w:val="000000"/>
        </w:rPr>
        <w:t xml:space="preserve">aidata kaasa vastava informatsiooni levikule ühiskonnas. </w:t>
      </w:r>
      <w:r w:rsidR="00A020B6" w:rsidRPr="00C820D5">
        <w:rPr>
          <w:rFonts w:ascii="Times New Roman" w:hAnsi="Times New Roman" w:cs="Times New Roman"/>
          <w:color w:val="000000"/>
        </w:rPr>
        <w:t xml:space="preserve"> </w:t>
      </w:r>
    </w:p>
    <w:p w14:paraId="0C01C41A" w14:textId="4373CE29" w:rsidR="00A020B6" w:rsidRPr="00C820D5" w:rsidRDefault="00A020B6" w:rsidP="00A020B6">
      <w:pPr>
        <w:pStyle w:val="Loendilik"/>
        <w:numPr>
          <w:ilvl w:val="0"/>
          <w:numId w:val="8"/>
        </w:numPr>
        <w:jc w:val="both"/>
        <w:rPr>
          <w:rFonts w:ascii="Times New Roman" w:hAnsi="Times New Roman" w:cs="Times New Roman"/>
          <w:color w:val="000000"/>
        </w:rPr>
      </w:pPr>
      <w:r w:rsidRPr="00C820D5">
        <w:rPr>
          <w:rFonts w:ascii="Times New Roman" w:hAnsi="Times New Roman" w:cs="Times New Roman"/>
          <w:color w:val="000000"/>
        </w:rPr>
        <w:t>Teha ettepanekud lisada dementsuse ennetustegevused rahvatervise arengukavasse ja arvestada dementsuse ennetustegevustega riiklikes tegevuskavades. Arendada riskigrupile praktilised soovitused ajutervise hoidmiseks ja sotsiaalse ning füüsilise aktiivsuse toetamiseks.</w:t>
      </w:r>
    </w:p>
    <w:p w14:paraId="3ACCD4B7" w14:textId="6349D7BC" w:rsidR="00A020B6" w:rsidRPr="00C820D5" w:rsidRDefault="00A020B6" w:rsidP="00A020B6">
      <w:pPr>
        <w:pStyle w:val="Loendilik"/>
        <w:numPr>
          <w:ilvl w:val="0"/>
          <w:numId w:val="8"/>
        </w:numPr>
        <w:jc w:val="both"/>
        <w:rPr>
          <w:rFonts w:ascii="Times New Roman" w:hAnsi="Times New Roman" w:cs="Times New Roman"/>
        </w:rPr>
      </w:pPr>
      <w:r w:rsidRPr="00C820D5">
        <w:rPr>
          <w:rFonts w:ascii="Times New Roman" w:hAnsi="Times New Roman" w:cs="Times New Roman"/>
          <w:color w:val="000000"/>
        </w:rPr>
        <w:t xml:space="preserve">Korraldada koostöös partneritega koolitusi perearstidele ja pereõdedele, tõstmaks teadlikkust dementsuse teekonnast ning võimalikest toetavatest teenustest. Julgustada ja innustada kohalikke omavalitsusi lisama nende pakutavasse/korraldatavasse teenuste paketti </w:t>
      </w:r>
      <w:proofErr w:type="spellStart"/>
      <w:r w:rsidRPr="00C820D5">
        <w:rPr>
          <w:rFonts w:ascii="Times New Roman" w:hAnsi="Times New Roman" w:cs="Times New Roman"/>
          <w:color w:val="000000"/>
        </w:rPr>
        <w:t>ennetuslikke</w:t>
      </w:r>
      <w:proofErr w:type="spellEnd"/>
      <w:r w:rsidRPr="00C820D5">
        <w:rPr>
          <w:rFonts w:ascii="Times New Roman" w:hAnsi="Times New Roman" w:cs="Times New Roman"/>
          <w:color w:val="000000"/>
        </w:rPr>
        <w:t xml:space="preserve"> sekkumisi (nt tantsuteraapia, muusikateraap</w:t>
      </w:r>
      <w:r w:rsidR="00FB4098" w:rsidRPr="00C820D5">
        <w:rPr>
          <w:rFonts w:ascii="Times New Roman" w:hAnsi="Times New Roman" w:cs="Times New Roman"/>
          <w:color w:val="000000"/>
        </w:rPr>
        <w:t>i</w:t>
      </w:r>
      <w:r w:rsidRPr="00C820D5">
        <w:rPr>
          <w:rFonts w:ascii="Times New Roman" w:hAnsi="Times New Roman" w:cs="Times New Roman"/>
          <w:color w:val="000000"/>
        </w:rPr>
        <w:t>a</w:t>
      </w:r>
      <w:r w:rsidR="006C10ED">
        <w:rPr>
          <w:rFonts w:ascii="Times New Roman" w:hAnsi="Times New Roman" w:cs="Times New Roman"/>
          <w:color w:val="000000"/>
        </w:rPr>
        <w:t>, mälukohvikud</w:t>
      </w:r>
      <w:r w:rsidRPr="00C820D5">
        <w:rPr>
          <w:rFonts w:ascii="Times New Roman" w:hAnsi="Times New Roman" w:cs="Times New Roman"/>
          <w:color w:val="000000"/>
        </w:rPr>
        <w:t xml:space="preserve"> jt)</w:t>
      </w:r>
      <w:r w:rsidR="00FB4098" w:rsidRPr="00C820D5">
        <w:rPr>
          <w:rFonts w:ascii="Times New Roman" w:hAnsi="Times New Roman" w:cs="Times New Roman"/>
          <w:color w:val="000000"/>
        </w:rPr>
        <w:t xml:space="preserve"> ning koostöös tervishoiuasutustega neisse inimesi suunama.</w:t>
      </w:r>
    </w:p>
    <w:p w14:paraId="5F093DF4" w14:textId="77777777" w:rsidR="00A020B6" w:rsidRPr="00C820D5" w:rsidRDefault="00A020B6" w:rsidP="00A020B6">
      <w:pPr>
        <w:pStyle w:val="Loendilik"/>
        <w:jc w:val="both"/>
        <w:rPr>
          <w:rFonts w:ascii="Times New Roman" w:hAnsi="Times New Roman" w:cs="Times New Roman"/>
        </w:rPr>
      </w:pPr>
    </w:p>
    <w:p w14:paraId="009AB2CE" w14:textId="77777777"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Oodatud tulemused</w:t>
      </w:r>
    </w:p>
    <w:p w14:paraId="49CA314C" w14:textId="48A6AC50"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Juhendite toel on ennetus, hindamine ja varane sekkumi</w:t>
      </w:r>
      <w:r w:rsidR="00D459B3">
        <w:rPr>
          <w:rFonts w:ascii="Times New Roman" w:hAnsi="Times New Roman" w:cs="Times New Roman"/>
          <w:color w:val="000000"/>
        </w:rPr>
        <w:t xml:space="preserve">ne </w:t>
      </w:r>
      <w:r w:rsidRPr="00C820D5">
        <w:rPr>
          <w:rFonts w:ascii="Times New Roman" w:hAnsi="Times New Roman" w:cs="Times New Roman"/>
          <w:color w:val="000000"/>
        </w:rPr>
        <w:t xml:space="preserve">nõuetekohase kvaliteediga praktikas rakendatud. Tervishoiu- ja hoolekandeasutustes on teenuse osutamise protsess </w:t>
      </w:r>
      <w:r w:rsidR="00D459B3">
        <w:rPr>
          <w:rFonts w:ascii="Times New Roman" w:hAnsi="Times New Roman" w:cs="Times New Roman"/>
          <w:color w:val="000000"/>
        </w:rPr>
        <w:t>sujuv,</w:t>
      </w:r>
      <w:r w:rsidRPr="00C820D5">
        <w:rPr>
          <w:rFonts w:ascii="Times New Roman" w:hAnsi="Times New Roman" w:cs="Times New Roman"/>
          <w:color w:val="000000"/>
        </w:rPr>
        <w:t xml:space="preserve"> toetades dementsusega inimese turvalisust ja austades nende õigusi. Vähenenud on oht dementsusega inimese väärkohtlemiseks nii kodudes kui hoolekandeasutustes. </w:t>
      </w:r>
      <w:r w:rsidR="00C7737F" w:rsidRPr="00C820D5">
        <w:rPr>
          <w:rFonts w:ascii="Times New Roman" w:hAnsi="Times New Roman" w:cs="Times New Roman"/>
          <w:color w:val="000000"/>
        </w:rPr>
        <w:t>Olemas on infotehnoloogilised lahendused, mis annavad võimaluse juhistega arvestada nii hoolekande- kui tervishoiuasutustes.</w:t>
      </w:r>
    </w:p>
    <w:p w14:paraId="6CD20DBE" w14:textId="686D6ACA"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Ühiskonnas on kasvanud teadlikkus ja </w:t>
      </w:r>
      <w:r w:rsidR="00D459B3" w:rsidRPr="00D459B3">
        <w:rPr>
          <w:rFonts w:ascii="Times New Roman" w:hAnsi="Times New Roman" w:cs="Times New Roman"/>
          <w:color w:val="000000"/>
        </w:rPr>
        <w:t xml:space="preserve">patsiendi elulõpu tahteavaldus </w:t>
      </w:r>
      <w:r w:rsidRPr="00C820D5">
        <w:rPr>
          <w:rFonts w:ascii="Times New Roman" w:hAnsi="Times New Roman" w:cs="Times New Roman"/>
          <w:color w:val="000000"/>
        </w:rPr>
        <w:t xml:space="preserve">on laiemalt kasutuses. </w:t>
      </w:r>
    </w:p>
    <w:p w14:paraId="51663539"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Ühiskonna teadlikkus võimalusest mõjutada dementsuse riskitegureid on tõusnud. Kohalikes omavalitsuses on välja arendatud sekundaarseid ennetustegevusi, nendesse suunatakse aktiivselt mäluhäirete ja dementsusega inimesi. Mudeldatud ja laiemalt kasutusele võetud tõenduspõhised ennetustegevused aitavad dementsuse süvenemist edasi lükata ning säilitada sotsiaalset sidusust. </w:t>
      </w:r>
    </w:p>
    <w:p w14:paraId="5914A7A5" w14:textId="3306521A"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Esmatasandi tervishoiu ja sotsiaalteenuste integreerimisel saavutatakse paremaid tulemusi ning suudetakse kogu te</w:t>
      </w:r>
      <w:r w:rsidR="00ED64CC" w:rsidRPr="00C820D5">
        <w:rPr>
          <w:rFonts w:ascii="Times New Roman" w:hAnsi="Times New Roman" w:cs="Times New Roman"/>
          <w:color w:val="000000"/>
        </w:rPr>
        <w:t>e</w:t>
      </w:r>
      <w:r w:rsidRPr="00C820D5">
        <w:rPr>
          <w:rFonts w:ascii="Times New Roman" w:hAnsi="Times New Roman" w:cs="Times New Roman"/>
          <w:color w:val="000000"/>
        </w:rPr>
        <w:t>konna jooksul toetada dementsusega inimese ravi ja tegevusvõime säilimist. Dementsuse esmajuhtude diagnooside kinnitamine uuringutega on kasvutrendis.</w:t>
      </w:r>
    </w:p>
    <w:p w14:paraId="087039EA" w14:textId="77777777" w:rsidR="00A020B6" w:rsidRPr="00C820D5" w:rsidRDefault="00A020B6" w:rsidP="00A020B6">
      <w:pPr>
        <w:rPr>
          <w:rFonts w:ascii="Times New Roman" w:hAnsi="Times New Roman" w:cs="Times New Roman"/>
          <w:b/>
          <w:bCs/>
          <w:color w:val="000000"/>
        </w:rPr>
      </w:pPr>
    </w:p>
    <w:p w14:paraId="546A78BC" w14:textId="3BAF1409"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Mõõdikud ja sihttasemed 202</w:t>
      </w:r>
      <w:r w:rsidR="00007B49" w:rsidRPr="00C820D5">
        <w:rPr>
          <w:rFonts w:ascii="Times New Roman" w:hAnsi="Times New Roman" w:cs="Times New Roman"/>
          <w:b/>
          <w:bCs/>
          <w:color w:val="000000"/>
        </w:rPr>
        <w:t>7</w:t>
      </w:r>
    </w:p>
    <w:p w14:paraId="13A69D04" w14:textId="3E2E1D66"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DKK on andnud sisendid ja ekspertnõuanded partnerite poolt koostatud juhenditesse</w:t>
      </w:r>
      <w:r w:rsidR="002B79EE">
        <w:rPr>
          <w:rFonts w:ascii="Times New Roman" w:hAnsi="Times New Roman" w:cs="Times New Roman"/>
          <w:color w:val="000000"/>
        </w:rPr>
        <w:t xml:space="preserve"> või koostanud koos väliste ekspertidega </w:t>
      </w:r>
      <w:r w:rsidR="004F36F0">
        <w:rPr>
          <w:rFonts w:ascii="Times New Roman" w:hAnsi="Times New Roman" w:cs="Times New Roman"/>
          <w:color w:val="000000"/>
        </w:rPr>
        <w:t>ise juhendid</w:t>
      </w:r>
      <w:r w:rsidRPr="00C820D5">
        <w:rPr>
          <w:rFonts w:ascii="Times New Roman" w:hAnsi="Times New Roman" w:cs="Times New Roman"/>
          <w:color w:val="000000"/>
        </w:rPr>
        <w:t>. Juhendid on tutvustatud ning kasutusele võetud kohalikes omavalitsustes.</w:t>
      </w:r>
    </w:p>
    <w:p w14:paraId="7B6358FE" w14:textId="3CC88B50"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DKK nõustab aktiivselt sihtgruppi (dementsusega, mäluhäiretega inimesed ja nende lähedased, vähemalt </w:t>
      </w:r>
      <w:r w:rsidR="00960E4E">
        <w:rPr>
          <w:rFonts w:ascii="Times New Roman" w:hAnsi="Times New Roman" w:cs="Times New Roman"/>
          <w:color w:val="000000"/>
        </w:rPr>
        <w:t>300</w:t>
      </w:r>
      <w:r w:rsidRPr="00C820D5">
        <w:rPr>
          <w:rFonts w:ascii="Times New Roman" w:hAnsi="Times New Roman" w:cs="Times New Roman"/>
          <w:color w:val="000000"/>
        </w:rPr>
        <w:t xml:space="preserve"> inimest aastas) </w:t>
      </w:r>
      <w:r w:rsidR="00E54D99" w:rsidRPr="00E54D99">
        <w:rPr>
          <w:rFonts w:ascii="Times New Roman" w:hAnsi="Times New Roman" w:cs="Times New Roman"/>
          <w:color w:val="000000"/>
        </w:rPr>
        <w:t>patsiendi elulõpu tahteavaldus</w:t>
      </w:r>
      <w:r w:rsidR="00B50D45">
        <w:rPr>
          <w:rFonts w:ascii="Times New Roman" w:hAnsi="Times New Roman" w:cs="Times New Roman"/>
          <w:color w:val="000000"/>
        </w:rPr>
        <w:t xml:space="preserve">e </w:t>
      </w:r>
      <w:r w:rsidRPr="00C820D5">
        <w:rPr>
          <w:rFonts w:ascii="Times New Roman" w:hAnsi="Times New Roman" w:cs="Times New Roman"/>
          <w:color w:val="000000"/>
        </w:rPr>
        <w:t xml:space="preserve">koostamise võimalustest ning osaleb infotehnoloogilise lahenduse väljatöötamisel ja vajadusel seadusandluse muutmise protsessis. </w:t>
      </w:r>
    </w:p>
    <w:p w14:paraId="2D59F765" w14:textId="7269DFDD"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DKK osaleb </w:t>
      </w:r>
      <w:r w:rsidR="006C20C3">
        <w:rPr>
          <w:rFonts w:ascii="Times New Roman" w:hAnsi="Times New Roman" w:cs="Times New Roman"/>
          <w:color w:val="000000"/>
        </w:rPr>
        <w:t xml:space="preserve">partnerina </w:t>
      </w:r>
      <w:r w:rsidRPr="00C820D5">
        <w:rPr>
          <w:rFonts w:ascii="Times New Roman" w:hAnsi="Times New Roman" w:cs="Times New Roman"/>
          <w:color w:val="000000"/>
        </w:rPr>
        <w:t>riiklike ennetustegevuste kavandamisel ning annab sisendi valdkondlikesse arengukavadesse.</w:t>
      </w:r>
    </w:p>
    <w:p w14:paraId="6F749F8D"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Igal aastal on toimunud vähemalt kaks tervishoiutöötajatele suunatud koolitust.</w:t>
      </w:r>
    </w:p>
    <w:p w14:paraId="6819D776" w14:textId="18DD653A"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DKK nõustab kohalikke omavalitsusi teenuste planeerimisel</w:t>
      </w:r>
      <w:r w:rsidR="00B50D45">
        <w:rPr>
          <w:rFonts w:ascii="Times New Roman" w:hAnsi="Times New Roman" w:cs="Times New Roman"/>
          <w:color w:val="000000"/>
        </w:rPr>
        <w:t xml:space="preserve">. </w:t>
      </w:r>
      <w:r w:rsidRPr="00C820D5">
        <w:rPr>
          <w:rFonts w:ascii="Times New Roman" w:hAnsi="Times New Roman" w:cs="Times New Roman"/>
          <w:color w:val="000000"/>
        </w:rPr>
        <w:t xml:space="preserve"> </w:t>
      </w:r>
    </w:p>
    <w:p w14:paraId="426BB1CB" w14:textId="77777777" w:rsidR="00A020B6" w:rsidRPr="00C820D5" w:rsidRDefault="00A020B6" w:rsidP="00A020B6">
      <w:pPr>
        <w:jc w:val="both"/>
        <w:rPr>
          <w:rFonts w:ascii="Times New Roman" w:hAnsi="Times New Roman" w:cs="Times New Roman"/>
          <w:color w:val="000000"/>
        </w:rPr>
      </w:pPr>
    </w:p>
    <w:p w14:paraId="3890901D" w14:textId="0E872CCD"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b/>
          <w:bCs/>
          <w:color w:val="000000"/>
        </w:rPr>
        <w:t xml:space="preserve">Partnerid: </w:t>
      </w:r>
      <w:r w:rsidRPr="00C820D5">
        <w:rPr>
          <w:rFonts w:ascii="Times New Roman" w:hAnsi="Times New Roman" w:cs="Times New Roman"/>
          <w:color w:val="000000"/>
        </w:rPr>
        <w:t>kohalikud omavalitsused, Sotsiaalministeerium,  hoolekandeasutused, Tervise Arengu Instituut, perearstid, pereõed</w:t>
      </w:r>
      <w:r w:rsidR="00301AA4">
        <w:rPr>
          <w:rFonts w:ascii="Times New Roman" w:hAnsi="Times New Roman" w:cs="Times New Roman"/>
          <w:color w:val="000000"/>
        </w:rPr>
        <w:t>, spetsialistid</w:t>
      </w:r>
      <w:r w:rsidR="00B6623B">
        <w:rPr>
          <w:rFonts w:ascii="Times New Roman" w:hAnsi="Times New Roman" w:cs="Times New Roman"/>
          <w:color w:val="000000"/>
        </w:rPr>
        <w:t>/</w:t>
      </w:r>
      <w:r w:rsidR="00301AA4">
        <w:rPr>
          <w:rFonts w:ascii="Times New Roman" w:hAnsi="Times New Roman" w:cs="Times New Roman"/>
          <w:color w:val="000000"/>
        </w:rPr>
        <w:t>eksperdid</w:t>
      </w:r>
      <w:r w:rsidR="00B6623B">
        <w:rPr>
          <w:rFonts w:ascii="Times New Roman" w:hAnsi="Times New Roman" w:cs="Times New Roman"/>
          <w:color w:val="000000"/>
        </w:rPr>
        <w:t xml:space="preserve"> jt. </w:t>
      </w:r>
    </w:p>
    <w:p w14:paraId="1CF57A6F" w14:textId="345E7D88" w:rsidR="00A020B6" w:rsidRPr="00C820D5" w:rsidRDefault="0038719F" w:rsidP="00A020B6">
      <w:pPr>
        <w:rPr>
          <w:rFonts w:ascii="Times New Roman" w:hAnsi="Times New Roman" w:cs="Times New Roman"/>
          <w:b/>
          <w:bCs/>
          <w:color w:val="000000"/>
        </w:rPr>
      </w:pPr>
      <w:r w:rsidRPr="00C820D5">
        <w:rPr>
          <w:noProof/>
        </w:rPr>
        <w:drawing>
          <wp:anchor distT="0" distB="0" distL="114300" distR="114300" simplePos="0" relativeHeight="251685888" behindDoc="1" locked="0" layoutInCell="1" allowOverlap="1" wp14:anchorId="2430E92D" wp14:editId="0FDD3435">
            <wp:simplePos x="0" y="0"/>
            <wp:positionH relativeFrom="column">
              <wp:posOffset>3573780</wp:posOffset>
            </wp:positionH>
            <wp:positionV relativeFrom="paragraph">
              <wp:posOffset>45489</wp:posOffset>
            </wp:positionV>
            <wp:extent cx="3136380" cy="3944397"/>
            <wp:effectExtent l="0" t="0" r="6985" b="0"/>
            <wp:wrapNone/>
            <wp:docPr id="14" name="Picture 5" descr="Icon&#10;&#10;Description automatically generated with low confidence">
              <a:extLst xmlns:a="http://schemas.openxmlformats.org/drawingml/2006/main">
                <a:ext uri="{FF2B5EF4-FFF2-40B4-BE49-F238E27FC236}">
                  <a16:creationId xmlns:a16="http://schemas.microsoft.com/office/drawing/2014/main" id="{60E05024-C157-AE9F-FBC9-73EC550A22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Icon&#10;&#10;Description automatically generated with low confidence">
                      <a:extLst>
                        <a:ext uri="{FF2B5EF4-FFF2-40B4-BE49-F238E27FC236}">
                          <a16:creationId xmlns:a16="http://schemas.microsoft.com/office/drawing/2014/main" id="{60E05024-C157-AE9F-FBC9-73EC550A22C9}"/>
                        </a:ext>
                      </a:extLst>
                    </pic:cNvPr>
                    <pic:cNvPicPr>
                      <a:picLocks noChangeAspect="1"/>
                    </pic:cNvPicPr>
                  </pic:nvPicPr>
                  <pic:blipFill rotWithShape="1">
                    <a:blip r:embed="rId14" cstate="print">
                      <a:extLst>
                        <a:ext uri="{28A0092B-C50C-407E-A947-70E740481C1C}">
                          <a14:useLocalDpi xmlns:a14="http://schemas.microsoft.com/office/drawing/2010/main" val="0"/>
                        </a:ext>
                      </a:extLst>
                    </a:blip>
                    <a:srcRect t="4287"/>
                    <a:stretch/>
                  </pic:blipFill>
                  <pic:spPr>
                    <a:xfrm>
                      <a:off x="0" y="0"/>
                      <a:ext cx="3136380" cy="3944397"/>
                    </a:xfrm>
                    <a:prstGeom prst="rect">
                      <a:avLst/>
                    </a:prstGeom>
                  </pic:spPr>
                </pic:pic>
              </a:graphicData>
            </a:graphic>
            <wp14:sizeRelH relativeFrom="page">
              <wp14:pctWidth>0</wp14:pctWidth>
            </wp14:sizeRelH>
            <wp14:sizeRelV relativeFrom="page">
              <wp14:pctHeight>0</wp14:pctHeight>
            </wp14:sizeRelV>
          </wp:anchor>
        </w:drawing>
      </w:r>
    </w:p>
    <w:p w14:paraId="1066BC42" w14:textId="4E328DEF" w:rsidR="00A020B6" w:rsidRPr="00C820D5" w:rsidRDefault="00A020B6" w:rsidP="001F36FB">
      <w:pPr>
        <w:pStyle w:val="Pealkiri1"/>
        <w:pageBreakBefore/>
        <w:rPr>
          <w:rFonts w:ascii="Times New Roman" w:eastAsia="Times New Roman" w:hAnsi="Times New Roman" w:cs="Times New Roman"/>
          <w:b/>
          <w:bCs/>
          <w:lang w:eastAsia="en-GB"/>
        </w:rPr>
      </w:pPr>
      <w:r w:rsidRPr="00C820D5">
        <w:rPr>
          <w:rFonts w:ascii="Times New Roman" w:eastAsia="Times New Roman" w:hAnsi="Times New Roman" w:cs="Times New Roman"/>
          <w:b/>
          <w:bCs/>
          <w:lang w:eastAsia="en-GB"/>
        </w:rPr>
        <w:t xml:space="preserve">Tegevus 2. </w:t>
      </w:r>
      <w:r w:rsidR="00F14156" w:rsidRPr="00C820D5">
        <w:rPr>
          <w:rFonts w:ascii="Times New Roman" w:eastAsia="Times New Roman" w:hAnsi="Times New Roman" w:cs="Times New Roman"/>
          <w:b/>
          <w:bCs/>
          <w:lang w:eastAsia="en-GB"/>
        </w:rPr>
        <w:t>Dementsusega inimesi ja nende lähedasi toetavate t</w:t>
      </w:r>
      <w:r w:rsidRPr="00C820D5">
        <w:rPr>
          <w:rFonts w:ascii="Times New Roman" w:eastAsia="Times New Roman" w:hAnsi="Times New Roman" w:cs="Times New Roman"/>
          <w:b/>
          <w:bCs/>
          <w:lang w:eastAsia="en-GB"/>
        </w:rPr>
        <w:t xml:space="preserve">eenuste arendamine </w:t>
      </w:r>
    </w:p>
    <w:p w14:paraId="66665156" w14:textId="77777777" w:rsidR="00244181" w:rsidRPr="00C820D5" w:rsidRDefault="00244181" w:rsidP="00A020B6">
      <w:pPr>
        <w:jc w:val="both"/>
        <w:rPr>
          <w:rFonts w:ascii="Times New Roman" w:hAnsi="Times New Roman" w:cs="Times New Roman"/>
          <w:b/>
          <w:bCs/>
          <w:color w:val="2F5496" w:themeColor="accent1" w:themeShade="BF"/>
        </w:rPr>
      </w:pPr>
    </w:p>
    <w:p w14:paraId="5050F1D6" w14:textId="3A97A373" w:rsidR="00A020B6" w:rsidRPr="00C820D5" w:rsidRDefault="00A020B6" w:rsidP="00A020B6">
      <w:pPr>
        <w:jc w:val="both"/>
        <w:rPr>
          <w:rFonts w:ascii="Times New Roman" w:hAnsi="Times New Roman" w:cs="Times New Roman"/>
          <w:b/>
          <w:bCs/>
          <w:color w:val="2F5496" w:themeColor="accent1" w:themeShade="BF"/>
        </w:rPr>
      </w:pPr>
      <w:r w:rsidRPr="00C820D5">
        <w:rPr>
          <w:rFonts w:ascii="Times New Roman" w:hAnsi="Times New Roman" w:cs="Times New Roman"/>
          <w:b/>
          <w:bCs/>
          <w:color w:val="2F5496" w:themeColor="accent1" w:themeShade="BF"/>
        </w:rPr>
        <w:t>Eesmärk: Läbi koolituste, juhiste ning tehnoloogiliste võimaluste arendamise tõsta tervishoiu- ja sotsiaalhoolekande valdkonnas personali teadlikkust ja kompetentsi ning seeläbi saavutada integreeritud teenuste pakkumisel dementsust põhjustavate haiguste varajase diagnoosimise kasv, asjakohane sekkumine ning pakutavate teenuste kõrge kvaliteet.</w:t>
      </w:r>
    </w:p>
    <w:p w14:paraId="4C5A91FB" w14:textId="77777777" w:rsidR="00A020B6" w:rsidRPr="00C820D5" w:rsidRDefault="00A020B6" w:rsidP="00A020B6">
      <w:pPr>
        <w:rPr>
          <w:rFonts w:ascii="Times New Roman" w:hAnsi="Times New Roman" w:cs="Times New Roman"/>
        </w:rPr>
      </w:pPr>
    </w:p>
    <w:p w14:paraId="7B4C73CB" w14:textId="22BF3B3F" w:rsidR="00A020B6" w:rsidRPr="00C820D5" w:rsidRDefault="00A020B6" w:rsidP="0016038D">
      <w:pPr>
        <w:pStyle w:val="Pealkiri2"/>
        <w:rPr>
          <w:rFonts w:ascii="Times New Roman" w:hAnsi="Times New Roman" w:cs="Times New Roman"/>
        </w:rPr>
      </w:pPr>
      <w:r w:rsidRPr="00C820D5">
        <w:rPr>
          <w:rFonts w:ascii="Times New Roman" w:hAnsi="Times New Roman" w:cs="Times New Roman"/>
        </w:rPr>
        <w:t>Tegevus 2.1 Tervishoiuteenuste arendamine ja integreerimine sotsiaalvaldkonnag</w:t>
      </w:r>
      <w:r w:rsidR="0016038D" w:rsidRPr="00C820D5">
        <w:rPr>
          <w:rFonts w:ascii="Times New Roman" w:hAnsi="Times New Roman" w:cs="Times New Roman"/>
        </w:rPr>
        <w:t>a</w:t>
      </w:r>
    </w:p>
    <w:p w14:paraId="3F033340" w14:textId="77777777"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Hetkeolukord</w:t>
      </w:r>
    </w:p>
    <w:p w14:paraId="78D1E581"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Dementsuse valdkonna teenused hõlmavad valdavalt kahte suuremat tulemusvaldkonda: tervishoid ja hoolekanne. Koordinatsioon sotsiaal- ja tervishoiusüsteemi vahel (nii kohaliku omavalitsuse kui ka riigi tasandil) ei ole täna reguleeritud ega piisav. Dementsusega inimeste ja nende lähedaste parema elukvaliteedi tagamiseks tuleb parandada teabe kättesaadavust haiguse olemuse, diagnoosimise, pakutavate sotsiaal- ja tervishoiuteenuste ja muude abivõimaluste kohta ning paremat koordineerimist erinevate teenuste osutamisel.</w:t>
      </w:r>
    </w:p>
    <w:p w14:paraId="275E7C1A"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Õigeaegselt alustatud raviga saab kauem säilitada haige kognitiivseid võimeid ja elukvaliteeti. Umbes 10% haigustest, mis dementsussündroomi põhjustavad, saab ravida. Seega on dementsuse diagnoosimine ja algpõhjuse välja selgitamine vajalik, et tagada inimesele kõige sobivam ravi ja hooldus. Esmatasandi tervishoiu- ja hoolekandetöötajad on võtmeisikud õigeaegsel diagnoosi saamisel, seega tuleb neile tagada vastavad oskused ja ressursid. Palliatiivne ravi on oluline osa kogu raviskeemist ning vajab sellisena arendamist.  </w:t>
      </w:r>
    </w:p>
    <w:p w14:paraId="6ECBBD32" w14:textId="77777777" w:rsidR="00A020B6" w:rsidRPr="00C820D5" w:rsidRDefault="00A020B6" w:rsidP="00A020B6">
      <w:pPr>
        <w:rPr>
          <w:rFonts w:ascii="Times New Roman" w:hAnsi="Times New Roman" w:cs="Times New Roman"/>
          <w:color w:val="000000"/>
        </w:rPr>
      </w:pPr>
    </w:p>
    <w:p w14:paraId="19261982" w14:textId="77777777"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Lahendamist vajavad probleemid</w:t>
      </w:r>
    </w:p>
    <w:p w14:paraId="10E0A0D0" w14:textId="34A0EE3A" w:rsidR="0016038D" w:rsidRPr="00C820D5" w:rsidRDefault="00A020B6" w:rsidP="00A020B6">
      <w:pPr>
        <w:pStyle w:val="Loendilik"/>
        <w:numPr>
          <w:ilvl w:val="0"/>
          <w:numId w:val="6"/>
        </w:numPr>
        <w:jc w:val="both"/>
        <w:rPr>
          <w:rFonts w:ascii="Times New Roman" w:eastAsia="Times New Roman" w:hAnsi="Times New Roman" w:cs="Times New Roman"/>
          <w:color w:val="000000"/>
          <w:lang w:eastAsia="en-GB"/>
        </w:rPr>
      </w:pPr>
      <w:r w:rsidRPr="00C820D5">
        <w:rPr>
          <w:rFonts w:ascii="Times New Roman" w:eastAsia="Times New Roman" w:hAnsi="Times New Roman" w:cs="Times New Roman"/>
          <w:color w:val="000000"/>
          <w:lang w:eastAsia="en-GB"/>
        </w:rPr>
        <w:t xml:space="preserve">Eestis kasutusel olevad tervishoiu- ja sotsiaalhoolekandesüsteemid ei moodusta loogilist tervikut, mistõttu abivajava inimese vaatepunktist on abi saamine keeruline ja tihti ebaefektiivne. Ühelgi osapoolel (nt kohalik omavalitsus, Sotsiaalkindlustusamet, </w:t>
      </w:r>
      <w:r w:rsidR="00E42CC3">
        <w:rPr>
          <w:rFonts w:ascii="Times New Roman" w:eastAsia="Times New Roman" w:hAnsi="Times New Roman" w:cs="Times New Roman"/>
          <w:color w:val="000000"/>
          <w:lang w:eastAsia="en-GB"/>
        </w:rPr>
        <w:t>Tervise</w:t>
      </w:r>
      <w:r w:rsidRPr="00C820D5">
        <w:rPr>
          <w:rFonts w:ascii="Times New Roman" w:eastAsia="Times New Roman" w:hAnsi="Times New Roman" w:cs="Times New Roman"/>
          <w:color w:val="000000"/>
          <w:lang w:eastAsia="en-GB"/>
        </w:rPr>
        <w:t xml:space="preserve">kassa, Sotsiaalministeerium) ei ole terviklikku ülevaadet abivajava inimese vajadustest, kasutatud teenustest ning vajalikest ning võimalikest lisateenustest. </w:t>
      </w:r>
    </w:p>
    <w:p w14:paraId="65AD4AE5" w14:textId="1941EAFD" w:rsidR="00A020B6" w:rsidRPr="00C820D5" w:rsidRDefault="00A020B6" w:rsidP="00A020B6">
      <w:pPr>
        <w:pStyle w:val="Loendilik"/>
        <w:numPr>
          <w:ilvl w:val="0"/>
          <w:numId w:val="6"/>
        </w:numPr>
        <w:jc w:val="both"/>
        <w:rPr>
          <w:rFonts w:ascii="Times New Roman" w:eastAsia="Times New Roman" w:hAnsi="Times New Roman" w:cs="Times New Roman"/>
          <w:color w:val="000000"/>
          <w:lang w:eastAsia="en-GB"/>
        </w:rPr>
      </w:pPr>
      <w:r w:rsidRPr="00C820D5">
        <w:rPr>
          <w:rFonts w:ascii="Times New Roman" w:eastAsia="Times New Roman" w:hAnsi="Times New Roman" w:cs="Times New Roman"/>
          <w:color w:val="000000"/>
          <w:lang w:eastAsia="en-GB"/>
        </w:rPr>
        <w:t xml:space="preserve">Abivajaja peab pöörduma vajalike teenuste saamiseks mitmete erinevate institutsioonide poole- sotsiaalosakonda, pere- või raviarsti poole, abivahendeid pakkuvasse ettevõttesse, sotsiaalkindlustusametisse, kodu kohandamisega tegelevasse ettevõttesse ning hankima teenuseid juurde eraturult. Pahatihti puuduvad dementsusega inimesel ja tema lähedastel selleks nii teadmised, aeg kui oskused, mistõttu võib vajalike teenuste ja abi saamine jääda kättesaamatuks.  </w:t>
      </w:r>
    </w:p>
    <w:p w14:paraId="441F15A6" w14:textId="04E7C3A0" w:rsidR="00A020B6" w:rsidRPr="00C820D5" w:rsidRDefault="0076437C" w:rsidP="00A020B6">
      <w:pPr>
        <w:pStyle w:val="Loendilik"/>
        <w:numPr>
          <w:ilvl w:val="0"/>
          <w:numId w:val="6"/>
        </w:numPr>
        <w:jc w:val="both"/>
        <w:rPr>
          <w:rFonts w:ascii="Times New Roman" w:eastAsia="Times New Roman" w:hAnsi="Times New Roman" w:cs="Times New Roman"/>
          <w:color w:val="000000"/>
          <w:lang w:eastAsia="en-GB"/>
        </w:rPr>
      </w:pPr>
      <w:r w:rsidRPr="00C820D5">
        <w:rPr>
          <w:noProof/>
        </w:rPr>
        <w:drawing>
          <wp:anchor distT="0" distB="0" distL="114300" distR="114300" simplePos="0" relativeHeight="251692032" behindDoc="1" locked="0" layoutInCell="1" allowOverlap="1" wp14:anchorId="7D7BEEF9" wp14:editId="3075AE6A">
            <wp:simplePos x="0" y="0"/>
            <wp:positionH relativeFrom="column">
              <wp:posOffset>4779717</wp:posOffset>
            </wp:positionH>
            <wp:positionV relativeFrom="paragraph">
              <wp:posOffset>559660</wp:posOffset>
            </wp:positionV>
            <wp:extent cx="1838787" cy="3095482"/>
            <wp:effectExtent l="0" t="0" r="9525" b="0"/>
            <wp:wrapNone/>
            <wp:docPr id="17" name="Picture 5" descr="Icon&#10;&#10;Description automatically generated with low confidence">
              <a:extLst xmlns:a="http://schemas.openxmlformats.org/drawingml/2006/main">
                <a:ext uri="{FF2B5EF4-FFF2-40B4-BE49-F238E27FC236}">
                  <a16:creationId xmlns:a16="http://schemas.microsoft.com/office/drawing/2014/main" id="{60E05024-C157-AE9F-FBC9-73EC550A22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Icon&#10;&#10;Description automatically generated with low confidence">
                      <a:extLst>
                        <a:ext uri="{FF2B5EF4-FFF2-40B4-BE49-F238E27FC236}">
                          <a16:creationId xmlns:a16="http://schemas.microsoft.com/office/drawing/2014/main" id="{60E05024-C157-AE9F-FBC9-73EC550A22C9}"/>
                        </a:ext>
                      </a:extLst>
                    </pic:cNvPr>
                    <pic:cNvPicPr>
                      <a:picLocks noChangeAspect="1"/>
                    </pic:cNvPicPr>
                  </pic:nvPicPr>
                  <pic:blipFill rotWithShape="1">
                    <a:blip r:embed="rId15" cstate="print">
                      <a:extLst>
                        <a:ext uri="{28A0092B-C50C-407E-A947-70E740481C1C}">
                          <a14:useLocalDpi xmlns:a14="http://schemas.microsoft.com/office/drawing/2010/main" val="0"/>
                        </a:ext>
                      </a:extLst>
                    </a:blip>
                    <a:srcRect t="4287"/>
                    <a:stretch/>
                  </pic:blipFill>
                  <pic:spPr>
                    <a:xfrm>
                      <a:off x="0" y="0"/>
                      <a:ext cx="1838787" cy="3095482"/>
                    </a:xfrm>
                    <a:prstGeom prst="rect">
                      <a:avLst/>
                    </a:prstGeom>
                    <a:effectLst>
                      <a:softEdge rad="0"/>
                    </a:effectLst>
                  </pic:spPr>
                </pic:pic>
              </a:graphicData>
            </a:graphic>
            <wp14:sizeRelH relativeFrom="page">
              <wp14:pctWidth>0</wp14:pctWidth>
            </wp14:sizeRelH>
            <wp14:sizeRelV relativeFrom="page">
              <wp14:pctHeight>0</wp14:pctHeight>
            </wp14:sizeRelV>
          </wp:anchor>
        </w:drawing>
      </w:r>
      <w:r w:rsidR="00A020B6" w:rsidRPr="00C820D5">
        <w:rPr>
          <w:rFonts w:ascii="Times New Roman" w:eastAsia="Times New Roman" w:hAnsi="Times New Roman" w:cs="Times New Roman"/>
          <w:color w:val="000000"/>
          <w:lang w:eastAsia="en-GB"/>
        </w:rPr>
        <w:t xml:space="preserve">Dementsusega inimeste ja nende lähedaste nõustamine haiguse olemuse, diagnoosimise, pakutavate sotsiaal- ja tervishoiuteenuste ja muude abivõimaluste kohta on raskesti kättesaadav, kohalike omavalitsuste sotsiaaltöötajate teadlikkus ja pädevus spetsiifiliseks nõustamiseks on sageli ebapiisav. </w:t>
      </w:r>
    </w:p>
    <w:p w14:paraId="778E4EB4" w14:textId="36F234FE" w:rsidR="00A020B6" w:rsidRPr="00C820D5" w:rsidRDefault="00A020B6" w:rsidP="00A020B6">
      <w:pPr>
        <w:pStyle w:val="Loendilik"/>
        <w:numPr>
          <w:ilvl w:val="0"/>
          <w:numId w:val="6"/>
        </w:numPr>
        <w:jc w:val="both"/>
        <w:rPr>
          <w:rFonts w:ascii="Times New Roman" w:eastAsia="Times New Roman" w:hAnsi="Times New Roman" w:cs="Times New Roman"/>
          <w:color w:val="000000"/>
          <w:lang w:eastAsia="en-GB"/>
        </w:rPr>
      </w:pPr>
      <w:r w:rsidRPr="00C820D5">
        <w:rPr>
          <w:rFonts w:ascii="Times New Roman" w:hAnsi="Times New Roman" w:cs="Times New Roman"/>
        </w:rPr>
        <w:t xml:space="preserve">Dementsusega inimeste eriarstiabini jõudmine on pahatihti keeruline ja aeganõudev. Sageli diagnoositakse dementsus alles haiguse selgelt väljendunud perioodis. Ekspertide hinnangul on perearstide, samuti teiste erialade arstide teadmised kognitiivsest defitsiidist ja dementsusest pigem tagasihoidlikud ning varajase märkamise ja diagnoosimise tõenäosus madal. </w:t>
      </w:r>
    </w:p>
    <w:p w14:paraId="296E4195" w14:textId="398778CE" w:rsidR="00A020B6" w:rsidRPr="00C820D5" w:rsidRDefault="00A020B6" w:rsidP="00A020B6">
      <w:pPr>
        <w:pStyle w:val="Loendilik"/>
        <w:numPr>
          <w:ilvl w:val="0"/>
          <w:numId w:val="6"/>
        </w:numPr>
        <w:jc w:val="both"/>
        <w:rPr>
          <w:rFonts w:ascii="Times New Roman" w:eastAsia="Times New Roman" w:hAnsi="Times New Roman" w:cs="Times New Roman"/>
          <w:color w:val="000000"/>
          <w:lang w:eastAsia="en-GB"/>
        </w:rPr>
      </w:pPr>
      <w:r w:rsidRPr="00C820D5">
        <w:rPr>
          <w:rFonts w:ascii="Times New Roman" w:hAnsi="Times New Roman" w:cs="Times New Roman"/>
        </w:rPr>
        <w:t>Eestis</w:t>
      </w:r>
      <w:r w:rsidRPr="00C820D5">
        <w:rPr>
          <w:rFonts w:ascii="Times New Roman" w:eastAsia="Times New Roman" w:hAnsi="Times New Roman" w:cs="Times New Roman"/>
          <w:color w:val="000000"/>
          <w:lang w:eastAsia="en-GB"/>
        </w:rPr>
        <w:t xml:space="preserve"> puudub valdkonnaüleselt ja inimesekeskselt lahendatud kompleksteenus mäluhäiretega inimestele (seisundi hindamine, ravi ja jälgimine). </w:t>
      </w:r>
      <w:r w:rsidRPr="00C820D5">
        <w:rPr>
          <w:rFonts w:ascii="Times New Roman" w:hAnsi="Times New Roman" w:cs="Times New Roman"/>
        </w:rPr>
        <w:t>Toetav ehk palliatiivne ravi on raskesti kättesaadav</w:t>
      </w:r>
      <w:r w:rsidR="00483906">
        <w:rPr>
          <w:rFonts w:ascii="Times New Roman" w:hAnsi="Times New Roman" w:cs="Times New Roman"/>
        </w:rPr>
        <w:t>, piirkonniti ebaühtlane</w:t>
      </w:r>
      <w:r w:rsidRPr="00C820D5">
        <w:rPr>
          <w:rFonts w:ascii="Times New Roman" w:hAnsi="Times New Roman" w:cs="Times New Roman"/>
        </w:rPr>
        <w:t xml:space="preserve"> ning ebapiisav, tähelepanu tuleks pöörata inimese terviseseisundi puhul alati ka dementsusega arvestavale </w:t>
      </w:r>
      <w:proofErr w:type="spellStart"/>
      <w:r w:rsidRPr="00C820D5">
        <w:rPr>
          <w:rFonts w:ascii="Times New Roman" w:hAnsi="Times New Roman" w:cs="Times New Roman"/>
        </w:rPr>
        <w:t>üldvaatele</w:t>
      </w:r>
      <w:proofErr w:type="spellEnd"/>
      <w:r w:rsidRPr="00C820D5">
        <w:rPr>
          <w:rFonts w:ascii="Times New Roman" w:hAnsi="Times New Roman" w:cs="Times New Roman"/>
        </w:rPr>
        <w:t xml:space="preserve">. </w:t>
      </w:r>
    </w:p>
    <w:p w14:paraId="4011143D" w14:textId="502C25D1" w:rsidR="0016038D" w:rsidRPr="00C820D5" w:rsidRDefault="00A020B6" w:rsidP="00A020B6">
      <w:pPr>
        <w:pStyle w:val="Loendilik"/>
        <w:numPr>
          <w:ilvl w:val="0"/>
          <w:numId w:val="6"/>
        </w:numPr>
        <w:jc w:val="both"/>
        <w:rPr>
          <w:rFonts w:ascii="Times New Roman" w:eastAsia="Times New Roman" w:hAnsi="Times New Roman" w:cs="Times New Roman"/>
          <w:color w:val="000000"/>
          <w:lang w:eastAsia="en-GB"/>
        </w:rPr>
      </w:pPr>
      <w:r w:rsidRPr="00C820D5">
        <w:rPr>
          <w:rFonts w:ascii="Times New Roman" w:eastAsia="Times New Roman" w:hAnsi="Times New Roman" w:cs="Times New Roman"/>
          <w:color w:val="000000"/>
          <w:lang w:eastAsia="en-GB"/>
        </w:rPr>
        <w:t xml:space="preserve">Dementsusega inimene, tema lähedane või teda hooldav asutus võib vajada nii arstide kui teiste spetsialistide nõustamist. Keeruliste juhtumite puhul ei aita ühest spetsialistist või arstist, vaid on vaja toimida (mobiilse) meeskonnana, kuivõrd elukohast sõltuvalt on inimestele sageli probleemiks ligipääsetavus teenustele ning lisaks võivad Eesti piires tuntavalt erineda ka kohapeal pakutavad teenuste olemasolu ning kvaliteet. </w:t>
      </w:r>
    </w:p>
    <w:p w14:paraId="08E28315" w14:textId="77777777" w:rsidR="0016038D" w:rsidRPr="00C820D5" w:rsidRDefault="0016038D" w:rsidP="00A020B6">
      <w:pPr>
        <w:rPr>
          <w:rFonts w:ascii="Times New Roman" w:hAnsi="Times New Roman" w:cs="Times New Roman"/>
          <w:b/>
          <w:bCs/>
          <w:color w:val="000000"/>
          <w:sz w:val="22"/>
          <w:szCs w:val="22"/>
        </w:rPr>
      </w:pPr>
    </w:p>
    <w:p w14:paraId="3E13D0E6" w14:textId="77777777" w:rsidR="0016038D" w:rsidRPr="00C820D5" w:rsidRDefault="0016038D" w:rsidP="00A020B6">
      <w:pPr>
        <w:rPr>
          <w:rFonts w:ascii="Times New Roman" w:hAnsi="Times New Roman" w:cs="Times New Roman"/>
          <w:b/>
          <w:bCs/>
          <w:color w:val="000000"/>
          <w:sz w:val="22"/>
          <w:szCs w:val="22"/>
        </w:rPr>
      </w:pPr>
    </w:p>
    <w:p w14:paraId="250CF3A7" w14:textId="74CB80A9"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Kavandatud tegevused</w:t>
      </w:r>
    </w:p>
    <w:p w14:paraId="6A13F147" w14:textId="77777777" w:rsidR="00A020B6" w:rsidRPr="00C820D5" w:rsidRDefault="00A020B6" w:rsidP="00A020B6">
      <w:pPr>
        <w:pStyle w:val="Loendilik"/>
        <w:numPr>
          <w:ilvl w:val="0"/>
          <w:numId w:val="9"/>
        </w:numPr>
        <w:jc w:val="both"/>
        <w:rPr>
          <w:rFonts w:ascii="Times New Roman" w:hAnsi="Times New Roman" w:cs="Times New Roman"/>
          <w:color w:val="000000"/>
        </w:rPr>
      </w:pPr>
      <w:r w:rsidRPr="00C820D5">
        <w:rPr>
          <w:rFonts w:ascii="Times New Roman" w:hAnsi="Times New Roman" w:cs="Times New Roman"/>
          <w:color w:val="000000"/>
        </w:rPr>
        <w:t xml:space="preserve">Dementsuse teekonna põhjalikum kaardistamine ja integreeritud lähenemise tegelik rakendamine koos kõigi osapooltega. </w:t>
      </w:r>
    </w:p>
    <w:p w14:paraId="1A1C2C21" w14:textId="5EDEAC5B" w:rsidR="00A020B6" w:rsidRPr="00C820D5" w:rsidRDefault="00495827" w:rsidP="00A020B6">
      <w:pPr>
        <w:pStyle w:val="Loendilik"/>
        <w:numPr>
          <w:ilvl w:val="0"/>
          <w:numId w:val="9"/>
        </w:numPr>
        <w:jc w:val="both"/>
        <w:rPr>
          <w:rFonts w:ascii="Times New Roman" w:hAnsi="Times New Roman" w:cs="Times New Roman"/>
          <w:color w:val="000000"/>
        </w:rPr>
      </w:pPr>
      <w:r>
        <w:rPr>
          <w:rFonts w:ascii="Times New Roman" w:hAnsi="Times New Roman" w:cs="Times New Roman"/>
          <w:color w:val="000000"/>
        </w:rPr>
        <w:t xml:space="preserve">Anda </w:t>
      </w:r>
      <w:r w:rsidR="00A45246" w:rsidRPr="00C820D5">
        <w:rPr>
          <w:rFonts w:ascii="Times New Roman" w:hAnsi="Times New Roman" w:cs="Times New Roman"/>
          <w:color w:val="000000"/>
        </w:rPr>
        <w:t>dementsus</w:t>
      </w:r>
      <w:r w:rsidR="00A45246">
        <w:rPr>
          <w:rFonts w:ascii="Times New Roman" w:hAnsi="Times New Roman" w:cs="Times New Roman"/>
          <w:color w:val="000000"/>
        </w:rPr>
        <w:t xml:space="preserve">eteemaline </w:t>
      </w:r>
      <w:r>
        <w:rPr>
          <w:rFonts w:ascii="Times New Roman" w:hAnsi="Times New Roman" w:cs="Times New Roman"/>
          <w:color w:val="000000"/>
        </w:rPr>
        <w:t xml:space="preserve">sisend </w:t>
      </w:r>
      <w:r w:rsidR="00A020B6" w:rsidRPr="00C820D5">
        <w:rPr>
          <w:rFonts w:ascii="Times New Roman" w:hAnsi="Times New Roman" w:cs="Times New Roman"/>
          <w:color w:val="000000"/>
        </w:rPr>
        <w:t>sotsiaaltöö spetsialistide õppekavades</w:t>
      </w:r>
      <w:r>
        <w:rPr>
          <w:rFonts w:ascii="Times New Roman" w:hAnsi="Times New Roman" w:cs="Times New Roman"/>
          <w:color w:val="000000"/>
        </w:rPr>
        <w:t>se</w:t>
      </w:r>
      <w:r w:rsidR="00A020B6" w:rsidRPr="00C820D5">
        <w:rPr>
          <w:rFonts w:ascii="Times New Roman" w:hAnsi="Times New Roman" w:cs="Times New Roman"/>
          <w:color w:val="000000"/>
        </w:rPr>
        <w:t xml:space="preserve">  ning korraldada koolitusi KOV spetsialistidele, hoolekande- ja tervishoiuvaldkonna personalile.</w:t>
      </w:r>
    </w:p>
    <w:p w14:paraId="45D5A0B7" w14:textId="77777777" w:rsidR="00A020B6" w:rsidRPr="00C820D5" w:rsidRDefault="00A020B6" w:rsidP="00A020B6">
      <w:pPr>
        <w:pStyle w:val="Loendilik"/>
        <w:numPr>
          <w:ilvl w:val="0"/>
          <w:numId w:val="9"/>
        </w:numPr>
        <w:jc w:val="both"/>
        <w:rPr>
          <w:rFonts w:ascii="Times New Roman" w:hAnsi="Times New Roman" w:cs="Times New Roman"/>
          <w:color w:val="000000"/>
        </w:rPr>
      </w:pPr>
      <w:r w:rsidRPr="00C820D5">
        <w:rPr>
          <w:rFonts w:ascii="Times New Roman" w:hAnsi="Times New Roman" w:cs="Times New Roman"/>
          <w:color w:val="000000"/>
        </w:rPr>
        <w:t xml:space="preserve">Toetada koostööd korrakaitseorganite, päästeameti, sotsiaalvaldkonna ja esmatasandi tervishoius dementsuse ja kerge kognitiivse häire varajasemaks märkamiseks. </w:t>
      </w:r>
    </w:p>
    <w:p w14:paraId="2B251086" w14:textId="7EE8BE63" w:rsidR="00BF3DC7" w:rsidRDefault="00A020B6" w:rsidP="00A020B6">
      <w:pPr>
        <w:pStyle w:val="Loendilik"/>
        <w:numPr>
          <w:ilvl w:val="0"/>
          <w:numId w:val="9"/>
        </w:numPr>
        <w:jc w:val="both"/>
        <w:rPr>
          <w:rFonts w:ascii="Times New Roman" w:hAnsi="Times New Roman" w:cs="Times New Roman"/>
          <w:color w:val="000000"/>
        </w:rPr>
      </w:pPr>
      <w:r w:rsidRPr="00C820D5">
        <w:rPr>
          <w:rFonts w:ascii="Times New Roman" w:hAnsi="Times New Roman" w:cs="Times New Roman"/>
          <w:color w:val="000000"/>
        </w:rPr>
        <w:t xml:space="preserve">Luua koostöös partneritega spetsialistidest koosnevad (mobiilsed) nõustamismeeskonnad keerulisemate juhtumite lahendamiseks. </w:t>
      </w:r>
    </w:p>
    <w:p w14:paraId="2F836532" w14:textId="7DC88EEE" w:rsidR="00A020B6" w:rsidRPr="00C820D5" w:rsidRDefault="00A020B6" w:rsidP="00A020B6">
      <w:pPr>
        <w:pStyle w:val="Loendilik"/>
        <w:numPr>
          <w:ilvl w:val="0"/>
          <w:numId w:val="9"/>
        </w:numPr>
        <w:jc w:val="both"/>
        <w:rPr>
          <w:rFonts w:ascii="Times New Roman" w:hAnsi="Times New Roman" w:cs="Times New Roman"/>
          <w:color w:val="000000"/>
        </w:rPr>
      </w:pPr>
      <w:r w:rsidRPr="00C820D5">
        <w:rPr>
          <w:rFonts w:ascii="Times New Roman" w:hAnsi="Times New Roman" w:cs="Times New Roman"/>
          <w:color w:val="000000"/>
        </w:rPr>
        <w:t xml:space="preserve">Viljandi haiglaga koostöös piloteerida mälukliiniku mudelit ning </w:t>
      </w:r>
      <w:r w:rsidR="00BF3DC7">
        <w:rPr>
          <w:rFonts w:ascii="Times New Roman" w:hAnsi="Times New Roman" w:cs="Times New Roman"/>
          <w:color w:val="000000"/>
        </w:rPr>
        <w:t xml:space="preserve">aidata </w:t>
      </w:r>
      <w:r w:rsidRPr="00C820D5">
        <w:rPr>
          <w:rFonts w:ascii="Times New Roman" w:hAnsi="Times New Roman" w:cs="Times New Roman"/>
          <w:color w:val="000000"/>
        </w:rPr>
        <w:t>laiendada selle kasutuselevõttu (maakonna)haiglates.</w:t>
      </w:r>
    </w:p>
    <w:p w14:paraId="5ECE0B66" w14:textId="3BC9A83C" w:rsidR="00A020B6" w:rsidRPr="00C820D5" w:rsidRDefault="00A020B6" w:rsidP="00A020B6">
      <w:pPr>
        <w:pStyle w:val="Loendilik"/>
        <w:numPr>
          <w:ilvl w:val="0"/>
          <w:numId w:val="9"/>
        </w:numPr>
        <w:jc w:val="both"/>
        <w:rPr>
          <w:rFonts w:ascii="Times New Roman" w:hAnsi="Times New Roman" w:cs="Times New Roman"/>
          <w:color w:val="000000"/>
        </w:rPr>
      </w:pPr>
      <w:r w:rsidRPr="00C820D5">
        <w:rPr>
          <w:rFonts w:ascii="Times New Roman" w:hAnsi="Times New Roman" w:cs="Times New Roman"/>
          <w:color w:val="000000"/>
        </w:rPr>
        <w:t xml:space="preserve">Olla </w:t>
      </w:r>
      <w:r w:rsidR="000B6640">
        <w:rPr>
          <w:rFonts w:ascii="Times New Roman" w:hAnsi="Times New Roman" w:cs="Times New Roman"/>
          <w:color w:val="000000"/>
        </w:rPr>
        <w:t>partneri</w:t>
      </w:r>
      <w:r w:rsidRPr="00C820D5">
        <w:rPr>
          <w:rFonts w:ascii="Times New Roman" w:hAnsi="Times New Roman" w:cs="Times New Roman"/>
          <w:color w:val="000000"/>
        </w:rPr>
        <w:t xml:space="preserve">ks elulõputoetuse laiema </w:t>
      </w:r>
      <w:r w:rsidR="00DD6AEB" w:rsidRPr="00C820D5">
        <w:rPr>
          <w:rFonts w:ascii="Times New Roman" w:hAnsi="Times New Roman" w:cs="Times New Roman"/>
          <w:color w:val="000000"/>
        </w:rPr>
        <w:t>kättesaadavuse</w:t>
      </w:r>
      <w:r w:rsidRPr="00C820D5">
        <w:rPr>
          <w:rFonts w:ascii="Times New Roman" w:hAnsi="Times New Roman" w:cs="Times New Roman"/>
          <w:color w:val="000000"/>
        </w:rPr>
        <w:t xml:space="preserve"> arendamisel ning teha ettepanekuid selle </w:t>
      </w:r>
      <w:r w:rsidR="000B6640">
        <w:rPr>
          <w:rFonts w:ascii="Times New Roman" w:hAnsi="Times New Roman" w:cs="Times New Roman"/>
          <w:color w:val="000000"/>
        </w:rPr>
        <w:t>paremaks korralda</w:t>
      </w:r>
      <w:r w:rsidRPr="00C820D5">
        <w:rPr>
          <w:rFonts w:ascii="Times New Roman" w:hAnsi="Times New Roman" w:cs="Times New Roman"/>
          <w:color w:val="000000"/>
        </w:rPr>
        <w:t xml:space="preserve">miseks. Palliatiivse ravi komponentide teadvustamine (hambaravi, jalaravi jm olulised teenused, profülaktika) ja nende kättesaadavuse suurendamine nii kodus kui hoolekandeasutuses. </w:t>
      </w:r>
    </w:p>
    <w:p w14:paraId="219838E6" w14:textId="77777777" w:rsidR="00A020B6" w:rsidRPr="00C820D5" w:rsidRDefault="00A020B6" w:rsidP="00A020B6">
      <w:pPr>
        <w:pStyle w:val="Loendilik"/>
        <w:numPr>
          <w:ilvl w:val="0"/>
          <w:numId w:val="9"/>
        </w:numPr>
        <w:jc w:val="both"/>
        <w:rPr>
          <w:rFonts w:ascii="Times New Roman" w:hAnsi="Times New Roman" w:cs="Times New Roman"/>
          <w:color w:val="000000"/>
        </w:rPr>
      </w:pPr>
      <w:r w:rsidRPr="00C820D5">
        <w:rPr>
          <w:rFonts w:ascii="Times New Roman" w:hAnsi="Times New Roman" w:cs="Times New Roman"/>
          <w:color w:val="000000"/>
        </w:rPr>
        <w:t>Leida koostöös partneritega võimalusi e-konsultatsioonide laiemaks kasutamiseks ja vajalikele tervishoiuteenustele suunamiseks näidustuse olemasolul ilma eelneva visiidita.</w:t>
      </w:r>
    </w:p>
    <w:p w14:paraId="67CB9828" w14:textId="77777777" w:rsidR="00A020B6" w:rsidRPr="00C820D5" w:rsidRDefault="00A020B6" w:rsidP="00A020B6">
      <w:pPr>
        <w:rPr>
          <w:rFonts w:ascii="Times New Roman" w:hAnsi="Times New Roman" w:cs="Times New Roman"/>
          <w:color w:val="000000"/>
        </w:rPr>
      </w:pPr>
    </w:p>
    <w:p w14:paraId="0899371D" w14:textId="77777777"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Oodatud tulemused</w:t>
      </w:r>
    </w:p>
    <w:p w14:paraId="64038971" w14:textId="409E0AA4" w:rsidR="00017336" w:rsidRDefault="00935756" w:rsidP="00A020B6">
      <w:pPr>
        <w:jc w:val="both"/>
        <w:rPr>
          <w:rFonts w:ascii="Times New Roman" w:hAnsi="Times New Roman" w:cs="Times New Roman"/>
          <w:color w:val="000000"/>
        </w:rPr>
      </w:pPr>
      <w:r>
        <w:rPr>
          <w:rFonts w:ascii="Times New Roman" w:hAnsi="Times New Roman" w:cs="Times New Roman"/>
          <w:color w:val="000000"/>
        </w:rPr>
        <w:t>Paranenud on</w:t>
      </w:r>
      <w:r w:rsidR="00A020B6" w:rsidRPr="00C820D5">
        <w:rPr>
          <w:rFonts w:ascii="Times New Roman" w:hAnsi="Times New Roman" w:cs="Times New Roman"/>
          <w:color w:val="000000"/>
        </w:rPr>
        <w:t xml:space="preserve"> dementsuse varajane diagnoosimine ja kvaliteetse diagnoosijärgse toe pakkumine koostöös sotsiaalvaldkonnaga. Dementsusega inimese </w:t>
      </w:r>
      <w:r w:rsidR="006F429B">
        <w:rPr>
          <w:rFonts w:ascii="Times New Roman" w:hAnsi="Times New Roman" w:cs="Times New Roman"/>
          <w:color w:val="000000"/>
        </w:rPr>
        <w:t>ravi</w:t>
      </w:r>
      <w:r w:rsidR="00A020B6" w:rsidRPr="00C820D5">
        <w:rPr>
          <w:rFonts w:ascii="Times New Roman" w:hAnsi="Times New Roman" w:cs="Times New Roman"/>
          <w:color w:val="000000"/>
        </w:rPr>
        <w:t>teekond on k</w:t>
      </w:r>
      <w:r w:rsidR="006F429B">
        <w:rPr>
          <w:rFonts w:ascii="Times New Roman" w:hAnsi="Times New Roman" w:cs="Times New Roman"/>
          <w:color w:val="000000"/>
        </w:rPr>
        <w:t>aardistatud</w:t>
      </w:r>
      <w:r w:rsidR="00736F51">
        <w:rPr>
          <w:rFonts w:ascii="Times New Roman" w:hAnsi="Times New Roman" w:cs="Times New Roman"/>
          <w:color w:val="000000"/>
        </w:rPr>
        <w:t xml:space="preserve">, millesse on </w:t>
      </w:r>
      <w:r w:rsidR="00A020B6" w:rsidRPr="00C820D5">
        <w:rPr>
          <w:rFonts w:ascii="Times New Roman" w:hAnsi="Times New Roman" w:cs="Times New Roman"/>
          <w:color w:val="000000"/>
        </w:rPr>
        <w:t xml:space="preserve">kaasatud </w:t>
      </w:r>
      <w:r w:rsidR="00736F51">
        <w:rPr>
          <w:rFonts w:ascii="Times New Roman" w:hAnsi="Times New Roman" w:cs="Times New Roman"/>
          <w:color w:val="000000"/>
        </w:rPr>
        <w:t xml:space="preserve">ka </w:t>
      </w:r>
      <w:r w:rsidR="00FF5798">
        <w:rPr>
          <w:rFonts w:ascii="Times New Roman" w:hAnsi="Times New Roman" w:cs="Times New Roman"/>
          <w:color w:val="000000"/>
        </w:rPr>
        <w:t>d</w:t>
      </w:r>
      <w:r w:rsidR="00A020B6" w:rsidRPr="00C820D5">
        <w:rPr>
          <w:rFonts w:ascii="Times New Roman" w:hAnsi="Times New Roman" w:cs="Times New Roman"/>
          <w:color w:val="000000"/>
        </w:rPr>
        <w:t xml:space="preserve">ementsusega inimene ja tema </w:t>
      </w:r>
      <w:proofErr w:type="spellStart"/>
      <w:r w:rsidR="00A020B6" w:rsidRPr="00C820D5">
        <w:rPr>
          <w:rFonts w:ascii="Times New Roman" w:hAnsi="Times New Roman" w:cs="Times New Roman"/>
          <w:color w:val="000000"/>
        </w:rPr>
        <w:t>lähivõrgustik</w:t>
      </w:r>
      <w:proofErr w:type="spellEnd"/>
      <w:r w:rsidR="00A020B6" w:rsidRPr="00C820D5">
        <w:rPr>
          <w:rFonts w:ascii="Times New Roman" w:hAnsi="Times New Roman" w:cs="Times New Roman"/>
          <w:color w:val="000000"/>
        </w:rPr>
        <w:t xml:space="preserve">. </w:t>
      </w:r>
      <w:r w:rsidR="007333CA" w:rsidRPr="00C820D5">
        <w:rPr>
          <w:noProof/>
        </w:rPr>
        <w:drawing>
          <wp:anchor distT="0" distB="0" distL="114300" distR="114300" simplePos="0" relativeHeight="251665408" behindDoc="1" locked="0" layoutInCell="1" allowOverlap="1" wp14:anchorId="405AC591" wp14:editId="4341176C">
            <wp:simplePos x="0" y="0"/>
            <wp:positionH relativeFrom="column">
              <wp:posOffset>4495223</wp:posOffset>
            </wp:positionH>
            <wp:positionV relativeFrom="paragraph">
              <wp:posOffset>41448</wp:posOffset>
            </wp:positionV>
            <wp:extent cx="2275777" cy="3096260"/>
            <wp:effectExtent l="0" t="0" r="0" b="0"/>
            <wp:wrapNone/>
            <wp:docPr id="4" name="Picture 5" descr="Icon&#10;&#10;Description automatically generated with low confidence">
              <a:extLst xmlns:a="http://schemas.openxmlformats.org/drawingml/2006/main">
                <a:ext uri="{FF2B5EF4-FFF2-40B4-BE49-F238E27FC236}">
                  <a16:creationId xmlns:a16="http://schemas.microsoft.com/office/drawing/2014/main" id="{60E05024-C157-AE9F-FBC9-73EC550A22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Icon&#10;&#10;Description automatically generated with low confidence">
                      <a:extLst>
                        <a:ext uri="{FF2B5EF4-FFF2-40B4-BE49-F238E27FC236}">
                          <a16:creationId xmlns:a16="http://schemas.microsoft.com/office/drawing/2014/main" id="{60E05024-C157-AE9F-FBC9-73EC550A22C9}"/>
                        </a:ext>
                      </a:extLst>
                    </pic:cNvPr>
                    <pic:cNvPicPr>
                      <a:picLocks noChangeAspect="1"/>
                    </pic:cNvPicPr>
                  </pic:nvPicPr>
                  <pic:blipFill rotWithShape="1">
                    <a:blip r:embed="rId13" cstate="print">
                      <a:extLst>
                        <a:ext uri="{28A0092B-C50C-407E-A947-70E740481C1C}">
                          <a14:useLocalDpi xmlns:a14="http://schemas.microsoft.com/office/drawing/2010/main" val="0"/>
                        </a:ext>
                      </a:extLst>
                    </a:blip>
                    <a:srcRect t="4287"/>
                    <a:stretch/>
                  </pic:blipFill>
                  <pic:spPr>
                    <a:xfrm>
                      <a:off x="0" y="0"/>
                      <a:ext cx="2275777" cy="3096260"/>
                    </a:xfrm>
                    <a:prstGeom prst="rect">
                      <a:avLst/>
                    </a:prstGeom>
                    <a:effectLst>
                      <a:softEdge rad="0"/>
                    </a:effectLst>
                  </pic:spPr>
                </pic:pic>
              </a:graphicData>
            </a:graphic>
            <wp14:sizeRelH relativeFrom="page">
              <wp14:pctWidth>0</wp14:pctWidth>
            </wp14:sizeRelH>
            <wp14:sizeRelV relativeFrom="page">
              <wp14:pctHeight>0</wp14:pctHeight>
            </wp14:sizeRelV>
          </wp:anchor>
        </w:drawing>
      </w:r>
      <w:r w:rsidR="00A020B6" w:rsidRPr="00C820D5">
        <w:rPr>
          <w:rFonts w:ascii="Times New Roman" w:hAnsi="Times New Roman" w:cs="Times New Roman"/>
          <w:color w:val="000000"/>
        </w:rPr>
        <w:t xml:space="preserve"> </w:t>
      </w:r>
    </w:p>
    <w:p w14:paraId="1DC84FD4" w14:textId="44351F21" w:rsidR="002968E2" w:rsidRDefault="002968E2" w:rsidP="00A020B6">
      <w:pPr>
        <w:jc w:val="both"/>
        <w:rPr>
          <w:rFonts w:ascii="Times New Roman" w:hAnsi="Times New Roman" w:cs="Times New Roman"/>
          <w:color w:val="000000"/>
        </w:rPr>
      </w:pPr>
      <w:r>
        <w:rPr>
          <w:rFonts w:ascii="Times New Roman" w:hAnsi="Times New Roman" w:cs="Times New Roman"/>
          <w:color w:val="000000"/>
        </w:rPr>
        <w:t xml:space="preserve">Toimuvad iga-aastased koolitused nii </w:t>
      </w:r>
      <w:r w:rsidR="00506ED1">
        <w:rPr>
          <w:rFonts w:ascii="Times New Roman" w:hAnsi="Times New Roman" w:cs="Times New Roman"/>
          <w:color w:val="000000"/>
        </w:rPr>
        <w:t xml:space="preserve">KOV spetsialistidele kui </w:t>
      </w:r>
      <w:r w:rsidR="00506ED1" w:rsidRPr="00C820D5">
        <w:rPr>
          <w:rFonts w:ascii="Times New Roman" w:hAnsi="Times New Roman" w:cs="Times New Roman"/>
          <w:color w:val="000000"/>
        </w:rPr>
        <w:t>hoolekande- ja tervishoiuvaldkonna personalile</w:t>
      </w:r>
      <w:r w:rsidR="00506ED1">
        <w:rPr>
          <w:rFonts w:ascii="Times New Roman" w:hAnsi="Times New Roman" w:cs="Times New Roman"/>
          <w:color w:val="000000"/>
        </w:rPr>
        <w:t>.</w:t>
      </w:r>
    </w:p>
    <w:p w14:paraId="1A74BD44" w14:textId="1DC81938" w:rsidR="00FA6E89" w:rsidRDefault="00FA6E89" w:rsidP="00A020B6">
      <w:pPr>
        <w:jc w:val="both"/>
        <w:rPr>
          <w:rFonts w:ascii="Times New Roman" w:hAnsi="Times New Roman" w:cs="Times New Roman"/>
          <w:color w:val="000000"/>
        </w:rPr>
      </w:pPr>
      <w:r>
        <w:rPr>
          <w:rFonts w:ascii="Times New Roman" w:hAnsi="Times New Roman" w:cs="Times New Roman"/>
          <w:color w:val="000000"/>
        </w:rPr>
        <w:t>Tekkinud on DKK mobiilne nõ</w:t>
      </w:r>
      <w:r w:rsidR="009F6C7B">
        <w:rPr>
          <w:rFonts w:ascii="Times New Roman" w:hAnsi="Times New Roman" w:cs="Times New Roman"/>
          <w:color w:val="000000"/>
        </w:rPr>
        <w:t>usta</w:t>
      </w:r>
      <w:r>
        <w:rPr>
          <w:rFonts w:ascii="Times New Roman" w:hAnsi="Times New Roman" w:cs="Times New Roman"/>
          <w:color w:val="000000"/>
        </w:rPr>
        <w:t>mismeeskond, mis</w:t>
      </w:r>
      <w:r w:rsidR="009F6C7B">
        <w:rPr>
          <w:rFonts w:ascii="Times New Roman" w:hAnsi="Times New Roman" w:cs="Times New Roman"/>
          <w:color w:val="000000"/>
        </w:rPr>
        <w:t xml:space="preserve"> koosneb erinevatest spetsialistidest (vähemalt </w:t>
      </w:r>
      <w:r w:rsidR="003A47D1">
        <w:rPr>
          <w:rFonts w:ascii="Times New Roman" w:hAnsi="Times New Roman" w:cs="Times New Roman"/>
          <w:color w:val="000000"/>
        </w:rPr>
        <w:t>5)</w:t>
      </w:r>
      <w:r>
        <w:rPr>
          <w:rFonts w:ascii="Times New Roman" w:hAnsi="Times New Roman" w:cs="Times New Roman"/>
          <w:color w:val="000000"/>
        </w:rPr>
        <w:t xml:space="preserve"> </w:t>
      </w:r>
    </w:p>
    <w:p w14:paraId="315FBE70" w14:textId="592E3AF5" w:rsidR="00A020B6" w:rsidRPr="00C820D5" w:rsidRDefault="00017336" w:rsidP="00A020B6">
      <w:pPr>
        <w:jc w:val="both"/>
        <w:rPr>
          <w:rFonts w:ascii="Times New Roman" w:hAnsi="Times New Roman" w:cs="Times New Roman"/>
          <w:color w:val="000000"/>
        </w:rPr>
      </w:pPr>
      <w:r>
        <w:rPr>
          <w:rFonts w:ascii="Times New Roman" w:hAnsi="Times New Roman" w:cs="Times New Roman"/>
          <w:color w:val="000000"/>
        </w:rPr>
        <w:t xml:space="preserve">DKK osaleb </w:t>
      </w:r>
      <w:r w:rsidR="00C46434">
        <w:rPr>
          <w:rFonts w:ascii="Times New Roman" w:hAnsi="Times New Roman" w:cs="Times New Roman"/>
          <w:color w:val="000000"/>
        </w:rPr>
        <w:t xml:space="preserve">memorandumi </w:t>
      </w:r>
      <w:r w:rsidRPr="00017336">
        <w:rPr>
          <w:rFonts w:ascii="Times New Roman" w:hAnsi="Times New Roman" w:cs="Times New Roman"/>
          <w:color w:val="000000"/>
        </w:rPr>
        <w:t>„Palliatiivse ja geriaatrilise ravi analüüs ja korraldusettepanekud“</w:t>
      </w:r>
      <w:r w:rsidR="00C46434">
        <w:rPr>
          <w:rFonts w:ascii="Times New Roman" w:hAnsi="Times New Roman" w:cs="Times New Roman"/>
          <w:color w:val="000000"/>
        </w:rPr>
        <w:t xml:space="preserve"> välja töötamises. </w:t>
      </w:r>
    </w:p>
    <w:p w14:paraId="67C7A2CD" w14:textId="77777777" w:rsidR="00300461" w:rsidRPr="00C820D5" w:rsidRDefault="00300461" w:rsidP="00A020B6">
      <w:pPr>
        <w:rPr>
          <w:rFonts w:ascii="Times New Roman" w:hAnsi="Times New Roman" w:cs="Times New Roman"/>
          <w:b/>
          <w:bCs/>
          <w:color w:val="000000"/>
        </w:rPr>
      </w:pPr>
    </w:p>
    <w:p w14:paraId="0DB9D35E" w14:textId="11EA02AC"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Mõõdikud ja sihttasemed 202</w:t>
      </w:r>
      <w:r w:rsidR="00007B49" w:rsidRPr="00C820D5">
        <w:rPr>
          <w:rFonts w:ascii="Times New Roman" w:hAnsi="Times New Roman" w:cs="Times New Roman"/>
          <w:b/>
          <w:bCs/>
          <w:color w:val="000000"/>
        </w:rPr>
        <w:t>7</w:t>
      </w:r>
    </w:p>
    <w:p w14:paraId="54F5BE2E" w14:textId="363C24BF"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Mälukliinik</w:t>
      </w:r>
      <w:r w:rsidR="00957B7A">
        <w:rPr>
          <w:rFonts w:ascii="Times New Roman" w:hAnsi="Times New Roman" w:cs="Times New Roman"/>
          <w:color w:val="000000"/>
        </w:rPr>
        <w:t xml:space="preserve"> </w:t>
      </w:r>
      <w:proofErr w:type="spellStart"/>
      <w:r w:rsidRPr="00C820D5">
        <w:rPr>
          <w:rFonts w:ascii="Times New Roman" w:hAnsi="Times New Roman" w:cs="Times New Roman"/>
          <w:color w:val="000000"/>
        </w:rPr>
        <w:t>aita</w:t>
      </w:r>
      <w:r w:rsidR="00957B7A">
        <w:rPr>
          <w:rFonts w:ascii="Times New Roman" w:hAnsi="Times New Roman" w:cs="Times New Roman"/>
          <w:color w:val="000000"/>
        </w:rPr>
        <w:t>b</w:t>
      </w:r>
      <w:r w:rsidRPr="00C820D5">
        <w:rPr>
          <w:rFonts w:ascii="Times New Roman" w:hAnsi="Times New Roman" w:cs="Times New Roman"/>
          <w:color w:val="000000"/>
        </w:rPr>
        <w:t>d</w:t>
      </w:r>
      <w:proofErr w:type="spellEnd"/>
      <w:r w:rsidRPr="00C820D5">
        <w:rPr>
          <w:rFonts w:ascii="Times New Roman" w:hAnsi="Times New Roman" w:cs="Times New Roman"/>
          <w:color w:val="000000"/>
        </w:rPr>
        <w:t xml:space="preserve"> kavandada dementsusega inimese teekonna ja jälgi</w:t>
      </w:r>
      <w:r w:rsidR="00957B7A">
        <w:rPr>
          <w:rFonts w:ascii="Times New Roman" w:hAnsi="Times New Roman" w:cs="Times New Roman"/>
          <w:color w:val="000000"/>
        </w:rPr>
        <w:t>b</w:t>
      </w:r>
      <w:r w:rsidRPr="00C820D5">
        <w:rPr>
          <w:rFonts w:ascii="Times New Roman" w:hAnsi="Times New Roman" w:cs="Times New Roman"/>
          <w:color w:val="000000"/>
        </w:rPr>
        <w:t xml:space="preserve"> tema toetusevajadust, pakkudes kompleksselt vajalikku ekspertabi ja ravi.</w:t>
      </w:r>
    </w:p>
    <w:p w14:paraId="728DD375" w14:textId="77777777" w:rsidR="00A020B6" w:rsidRPr="00C820D5" w:rsidRDefault="00A020B6" w:rsidP="00A020B6">
      <w:pPr>
        <w:jc w:val="both"/>
        <w:rPr>
          <w:rFonts w:ascii="Times New Roman" w:hAnsi="Times New Roman" w:cs="Times New Roman"/>
          <w:b/>
          <w:bCs/>
          <w:color w:val="000000"/>
        </w:rPr>
      </w:pPr>
      <w:r w:rsidRPr="00C820D5">
        <w:rPr>
          <w:rFonts w:ascii="Times New Roman" w:hAnsi="Times New Roman" w:cs="Times New Roman"/>
          <w:color w:val="000000"/>
        </w:rPr>
        <w:t>Tegutseb vähemalt üks mobiilne nõustamismeeskond.</w:t>
      </w:r>
    </w:p>
    <w:p w14:paraId="45F62D29"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Koolitatud ja nõustatud on korrakaitseorganite, päästeameti, sotsiaalvaldkonna ja esmatasandi tervishoiu koostöövõrgustikku (vähemalt 150 inimest igal aastal) dementsuse ja kerge kognitiivse häire varajasemaks märkamiseks.</w:t>
      </w:r>
    </w:p>
    <w:p w14:paraId="102F48E7"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Palliatiivravi on kättesaadav ning hõlmab toetavaid teenuseid kogu dementsuse teekonna vältel.</w:t>
      </w:r>
    </w:p>
    <w:p w14:paraId="010C7294" w14:textId="77777777" w:rsidR="00A020B6" w:rsidRPr="00C820D5" w:rsidRDefault="00A020B6" w:rsidP="00A020B6">
      <w:pPr>
        <w:jc w:val="both"/>
        <w:rPr>
          <w:rFonts w:ascii="Times New Roman" w:hAnsi="Times New Roman" w:cs="Times New Roman"/>
          <w:b/>
          <w:bCs/>
          <w:color w:val="000000"/>
        </w:rPr>
      </w:pPr>
    </w:p>
    <w:p w14:paraId="27657443" w14:textId="77777777" w:rsidR="001015B0"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Partnerid</w:t>
      </w:r>
    </w:p>
    <w:p w14:paraId="3692CA20" w14:textId="1A29D0E9" w:rsidR="00A020B6" w:rsidRPr="00C820D5" w:rsidRDefault="001015B0" w:rsidP="00A020B6">
      <w:pPr>
        <w:rPr>
          <w:rFonts w:ascii="Times New Roman" w:hAnsi="Times New Roman" w:cs="Times New Roman"/>
          <w:b/>
          <w:bCs/>
          <w:color w:val="000000"/>
        </w:rPr>
      </w:pPr>
      <w:r>
        <w:rPr>
          <w:rFonts w:ascii="Times New Roman" w:hAnsi="Times New Roman" w:cs="Times New Roman"/>
          <w:color w:val="000000"/>
        </w:rPr>
        <w:t>T</w:t>
      </w:r>
      <w:r w:rsidRPr="00C820D5">
        <w:rPr>
          <w:rFonts w:ascii="Times New Roman" w:hAnsi="Times New Roman" w:cs="Times New Roman"/>
          <w:color w:val="000000"/>
        </w:rPr>
        <w:t>ervishoiuasutused</w:t>
      </w:r>
      <w:r>
        <w:rPr>
          <w:rFonts w:ascii="Times New Roman" w:hAnsi="Times New Roman" w:cs="Times New Roman"/>
          <w:color w:val="000000"/>
        </w:rPr>
        <w:t xml:space="preserve"> (sealhulgas Viljandi </w:t>
      </w:r>
      <w:proofErr w:type="spellStart"/>
      <w:r>
        <w:rPr>
          <w:rFonts w:ascii="Times New Roman" w:hAnsi="Times New Roman" w:cs="Times New Roman"/>
          <w:color w:val="000000"/>
        </w:rPr>
        <w:t>Hagla</w:t>
      </w:r>
      <w:proofErr w:type="spellEnd"/>
      <w:r>
        <w:rPr>
          <w:rFonts w:ascii="Times New Roman" w:hAnsi="Times New Roman" w:cs="Times New Roman"/>
          <w:color w:val="000000"/>
        </w:rPr>
        <w:t>), p</w:t>
      </w:r>
      <w:r w:rsidR="00A020B6" w:rsidRPr="00C820D5">
        <w:rPr>
          <w:rFonts w:ascii="Times New Roman" w:hAnsi="Times New Roman" w:cs="Times New Roman"/>
          <w:color w:val="000000"/>
        </w:rPr>
        <w:t>ere- ja eriarstid, korrakaitse- ja päästetöötajad</w:t>
      </w:r>
      <w:r w:rsidR="00D91F2E">
        <w:rPr>
          <w:rFonts w:ascii="Times New Roman" w:hAnsi="Times New Roman" w:cs="Times New Roman"/>
          <w:color w:val="000000"/>
        </w:rPr>
        <w:t xml:space="preserve">, </w:t>
      </w:r>
      <w:r w:rsidR="00BE42F8">
        <w:rPr>
          <w:rFonts w:ascii="Times New Roman" w:hAnsi="Times New Roman" w:cs="Times New Roman"/>
          <w:color w:val="000000"/>
        </w:rPr>
        <w:t>eksperdid jt.</w:t>
      </w:r>
    </w:p>
    <w:p w14:paraId="38610B96" w14:textId="77777777" w:rsidR="00A020B6" w:rsidRPr="00C820D5" w:rsidRDefault="00A020B6" w:rsidP="00A020B6">
      <w:pPr>
        <w:rPr>
          <w:rFonts w:ascii="Times New Roman" w:hAnsi="Times New Roman" w:cs="Times New Roman"/>
          <w:b/>
          <w:bCs/>
          <w:color w:val="000000"/>
          <w:sz w:val="22"/>
          <w:szCs w:val="22"/>
        </w:rPr>
      </w:pPr>
    </w:p>
    <w:p w14:paraId="7E064AC9" w14:textId="77777777" w:rsidR="00A020B6" w:rsidRPr="00C820D5" w:rsidRDefault="00A020B6" w:rsidP="001F36FB">
      <w:pPr>
        <w:pStyle w:val="Pealkiri2"/>
        <w:rPr>
          <w:rFonts w:ascii="Times New Roman" w:hAnsi="Times New Roman" w:cs="Times New Roman"/>
        </w:rPr>
      </w:pPr>
      <w:r w:rsidRPr="00C820D5">
        <w:rPr>
          <w:rFonts w:ascii="Times New Roman" w:hAnsi="Times New Roman" w:cs="Times New Roman"/>
        </w:rPr>
        <w:t>Tegevus 2.2 Sotsiaalteenuste arendamine</w:t>
      </w:r>
    </w:p>
    <w:p w14:paraId="5270044B" w14:textId="77777777"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Hetkeolukord</w:t>
      </w:r>
    </w:p>
    <w:p w14:paraId="2E619414"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Kuivõrd vanemaealiste hoolekande korraldamine on kohalike omavalitsuste ülesanne, on omavalitsusel peamine roll ka dementsusega inimestele vajalike teenuste pakkumisel. Pikaajalise hoolduse reformi toetamiseks on Euroopa Liidu 2021–2027 struktuurivahendite toel võimalik luua riigi poolt struktuur ja võimekus pikaajalise hoolduse teenuste pakkumiseks ning kohalike omavalitsuste ja riigi jätkuv panustamine koduselamist toetavate teenuste, kogukonnapõhiste teenuste ja teenusmajade arendamisse. </w:t>
      </w:r>
    </w:p>
    <w:p w14:paraId="707A8D24"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Suur osa abist dementsusega inimesele osutatakse nende lähedaste poolt. </w:t>
      </w:r>
      <w:proofErr w:type="spellStart"/>
      <w:r w:rsidRPr="00C820D5">
        <w:rPr>
          <w:rFonts w:ascii="Times New Roman" w:hAnsi="Times New Roman" w:cs="Times New Roman"/>
          <w:color w:val="000000"/>
        </w:rPr>
        <w:t>Omastehooldajate</w:t>
      </w:r>
      <w:proofErr w:type="spellEnd"/>
      <w:r w:rsidRPr="00C820D5">
        <w:rPr>
          <w:rFonts w:ascii="Times New Roman" w:hAnsi="Times New Roman" w:cs="Times New Roman"/>
          <w:color w:val="000000"/>
        </w:rPr>
        <w:t xml:space="preserve"> panus dementsuse hooldusesse moodustab 40% dementsusega kaasnevatest kuludest maailmas, seejuures võib dementsusega inimese hooldamine võib olla füüsiliselt, majanduslikult ja vaimselt koormav. </w:t>
      </w:r>
      <w:proofErr w:type="spellStart"/>
      <w:r w:rsidRPr="00C820D5">
        <w:rPr>
          <w:rFonts w:ascii="Times New Roman" w:hAnsi="Times New Roman" w:cs="Times New Roman"/>
          <w:color w:val="000000"/>
        </w:rPr>
        <w:t>Omastehooldajate</w:t>
      </w:r>
      <w:proofErr w:type="spellEnd"/>
      <w:r w:rsidRPr="00C820D5">
        <w:rPr>
          <w:rFonts w:ascii="Times New Roman" w:hAnsi="Times New Roman" w:cs="Times New Roman"/>
          <w:color w:val="000000"/>
        </w:rPr>
        <w:t xml:space="preserve"> läbipõlemine, majanduslikud raskused  ja stress põhjustavad uusi haigusjuhte ning võivad  olla põhjuseks dementsusega inimeste ebapiisavale hooldusele ja väärkohtlemisele. Suur inimressursi nappus kasvatab vajadust vabatahtlikke kaasava koostöömudeli rakendamiseks hoolekandesektoris. </w:t>
      </w:r>
    </w:p>
    <w:p w14:paraId="2885A207" w14:textId="435F265F" w:rsidR="00A020B6" w:rsidRPr="00C820D5" w:rsidRDefault="00A020B6" w:rsidP="00A020B6">
      <w:pPr>
        <w:jc w:val="both"/>
        <w:rPr>
          <w:rFonts w:ascii="Times New Roman" w:hAnsi="Times New Roman" w:cs="Times New Roman"/>
          <w:color w:val="000000"/>
        </w:rPr>
      </w:pPr>
      <w:r w:rsidRPr="00C820D5">
        <w:rPr>
          <w:rFonts w:ascii="Times New Roman" w:eastAsia="Calibri" w:hAnsi="Times New Roman" w:cs="Times New Roman"/>
        </w:rPr>
        <w:t xml:space="preserve">WHO </w:t>
      </w:r>
      <w:hyperlink r:id="rId16" w:history="1">
        <w:r w:rsidRPr="00C820D5">
          <w:rPr>
            <w:rFonts w:ascii="Times New Roman" w:eastAsia="Calibri" w:hAnsi="Times New Roman" w:cs="Times New Roman"/>
            <w:color w:val="000000" w:themeColor="text1"/>
          </w:rPr>
          <w:t xml:space="preserve">Global </w:t>
        </w:r>
        <w:proofErr w:type="spellStart"/>
        <w:r w:rsidRPr="00C820D5">
          <w:rPr>
            <w:rFonts w:ascii="Times New Roman" w:eastAsia="Calibri" w:hAnsi="Times New Roman" w:cs="Times New Roman"/>
            <w:color w:val="000000" w:themeColor="text1"/>
          </w:rPr>
          <w:t>Dementia</w:t>
        </w:r>
        <w:proofErr w:type="spellEnd"/>
        <w:r w:rsidRPr="00C820D5">
          <w:rPr>
            <w:rFonts w:ascii="Times New Roman" w:eastAsia="Calibri" w:hAnsi="Times New Roman" w:cs="Times New Roman"/>
            <w:color w:val="000000" w:themeColor="text1"/>
          </w:rPr>
          <w:t xml:space="preserve"> </w:t>
        </w:r>
        <w:proofErr w:type="spellStart"/>
        <w:r w:rsidRPr="00C820D5">
          <w:rPr>
            <w:rFonts w:ascii="Times New Roman" w:eastAsia="Calibri" w:hAnsi="Times New Roman" w:cs="Times New Roman"/>
            <w:color w:val="000000" w:themeColor="text1"/>
          </w:rPr>
          <w:t>Observatory</w:t>
        </w:r>
        <w:proofErr w:type="spellEnd"/>
      </w:hyperlink>
      <w:r w:rsidRPr="00C820D5">
        <w:rPr>
          <w:rFonts w:ascii="Times New Roman" w:eastAsia="Calibri" w:hAnsi="Times New Roman" w:cs="Times New Roman"/>
          <w:color w:val="000000" w:themeColor="text1"/>
        </w:rPr>
        <w:t xml:space="preserve"> </w:t>
      </w:r>
      <w:r w:rsidRPr="00C820D5">
        <w:rPr>
          <w:rFonts w:ascii="Times New Roman" w:hAnsi="Times New Roman" w:cs="Times New Roman"/>
          <w:color w:val="000000"/>
        </w:rPr>
        <w:t>käsitleb kogukonnas pakutavate tugiteenuste all nii riiklikke kui kohaliku omavalitsuse  poolt korraldatavaid teenuseid tervishoiu- ja sotsiaalhoolekande valdkondades, samuti kogukonnategevusi nagu vabatahtlik töö, huvikaitse, seltsitegevus ja tugigrupid. DKK keskendub huvikaitse ed</w:t>
      </w:r>
      <w:r w:rsidR="00DB66E3">
        <w:rPr>
          <w:rFonts w:ascii="Times New Roman" w:hAnsi="Times New Roman" w:cs="Times New Roman"/>
          <w:color w:val="000000"/>
        </w:rPr>
        <w:t>en</w:t>
      </w:r>
      <w:r w:rsidRPr="00C820D5">
        <w:rPr>
          <w:rFonts w:ascii="Times New Roman" w:hAnsi="Times New Roman" w:cs="Times New Roman"/>
          <w:color w:val="000000"/>
        </w:rPr>
        <w:t>damisele koostöös MTÜ Elu Dementsusega ning kogukondlike mudelite loomisele ja rakendamisele.</w:t>
      </w:r>
    </w:p>
    <w:p w14:paraId="29A5BB70" w14:textId="77777777" w:rsidR="00A020B6" w:rsidRPr="00C820D5" w:rsidRDefault="00A020B6" w:rsidP="00A020B6">
      <w:pPr>
        <w:rPr>
          <w:rFonts w:ascii="Times New Roman" w:hAnsi="Times New Roman" w:cs="Times New Roman"/>
          <w:color w:val="000000"/>
        </w:rPr>
      </w:pPr>
    </w:p>
    <w:p w14:paraId="561489CF" w14:textId="77777777"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Lahendamist vajavad probleemid</w:t>
      </w:r>
    </w:p>
    <w:p w14:paraId="6CF7A708" w14:textId="10F938F0" w:rsidR="00A020B6" w:rsidRPr="00C820D5" w:rsidRDefault="00DA224A" w:rsidP="00A020B6">
      <w:pPr>
        <w:pStyle w:val="Loendilik"/>
        <w:numPr>
          <w:ilvl w:val="0"/>
          <w:numId w:val="11"/>
        </w:numPr>
        <w:jc w:val="both"/>
        <w:rPr>
          <w:rFonts w:ascii="Times New Roman" w:hAnsi="Times New Roman" w:cs="Times New Roman"/>
          <w:color w:val="000000"/>
        </w:rPr>
      </w:pPr>
      <w:r w:rsidRPr="00C820D5">
        <w:rPr>
          <w:noProof/>
        </w:rPr>
        <w:drawing>
          <wp:anchor distT="0" distB="0" distL="114300" distR="114300" simplePos="0" relativeHeight="251673600" behindDoc="1" locked="0" layoutInCell="1" allowOverlap="1" wp14:anchorId="20D81DA1" wp14:editId="19519288">
            <wp:simplePos x="0" y="0"/>
            <wp:positionH relativeFrom="column">
              <wp:posOffset>4806685</wp:posOffset>
            </wp:positionH>
            <wp:positionV relativeFrom="paragraph">
              <wp:posOffset>285750</wp:posOffset>
            </wp:positionV>
            <wp:extent cx="1838787" cy="3095482"/>
            <wp:effectExtent l="0" t="0" r="9525" b="0"/>
            <wp:wrapNone/>
            <wp:docPr id="9" name="Picture 5" descr="Icon&#10;&#10;Description automatically generated with low confidence">
              <a:extLst xmlns:a="http://schemas.openxmlformats.org/drawingml/2006/main">
                <a:ext uri="{FF2B5EF4-FFF2-40B4-BE49-F238E27FC236}">
                  <a16:creationId xmlns:a16="http://schemas.microsoft.com/office/drawing/2014/main" id="{60E05024-C157-AE9F-FBC9-73EC550A22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Icon&#10;&#10;Description automatically generated with low confidence">
                      <a:extLst>
                        <a:ext uri="{FF2B5EF4-FFF2-40B4-BE49-F238E27FC236}">
                          <a16:creationId xmlns:a16="http://schemas.microsoft.com/office/drawing/2014/main" id="{60E05024-C157-AE9F-FBC9-73EC550A22C9}"/>
                        </a:ext>
                      </a:extLst>
                    </pic:cNvPr>
                    <pic:cNvPicPr>
                      <a:picLocks noChangeAspect="1"/>
                    </pic:cNvPicPr>
                  </pic:nvPicPr>
                  <pic:blipFill rotWithShape="1">
                    <a:blip r:embed="rId15" cstate="print">
                      <a:extLst>
                        <a:ext uri="{28A0092B-C50C-407E-A947-70E740481C1C}">
                          <a14:useLocalDpi xmlns:a14="http://schemas.microsoft.com/office/drawing/2010/main" val="0"/>
                        </a:ext>
                      </a:extLst>
                    </a:blip>
                    <a:srcRect t="4287"/>
                    <a:stretch/>
                  </pic:blipFill>
                  <pic:spPr>
                    <a:xfrm>
                      <a:off x="0" y="0"/>
                      <a:ext cx="1838787" cy="3095482"/>
                    </a:xfrm>
                    <a:prstGeom prst="rect">
                      <a:avLst/>
                    </a:prstGeom>
                    <a:effectLst>
                      <a:softEdge rad="0"/>
                    </a:effectLst>
                  </pic:spPr>
                </pic:pic>
              </a:graphicData>
            </a:graphic>
            <wp14:sizeRelH relativeFrom="page">
              <wp14:pctWidth>0</wp14:pctWidth>
            </wp14:sizeRelH>
            <wp14:sizeRelV relativeFrom="page">
              <wp14:pctHeight>0</wp14:pctHeight>
            </wp14:sizeRelV>
          </wp:anchor>
        </w:drawing>
      </w:r>
      <w:r w:rsidR="00A020B6" w:rsidRPr="00C820D5">
        <w:rPr>
          <w:rFonts w:ascii="Times New Roman" w:hAnsi="Times New Roman" w:cs="Times New Roman"/>
          <w:color w:val="000000"/>
        </w:rPr>
        <w:t xml:space="preserve">Vajalik on dementsusega inimese pikaajalise hoolduse süsteemi loomine ja kavandamine. Paljudes kohalikes omavalitsustes puuduvad dementsusega inimeste koduselamist toetavad teenused, kogukonnapõhised teenused ja teenusmajad. Lähedasest hooldajatel on sageli raskused vajaliku info leidmisel ja hooldaja rolli sobitamisel oma ellu, puudus toetusest ja mõistmisest, ebakindlus hoolduse järjepidevuse ja kättesaadavuse suhtes tulevikus ning majanduslikud raskused. Puudub asendushooldajate süsteem, </w:t>
      </w:r>
      <w:proofErr w:type="spellStart"/>
      <w:r w:rsidR="00A020B6" w:rsidRPr="00C820D5">
        <w:rPr>
          <w:rFonts w:ascii="Times New Roman" w:hAnsi="Times New Roman" w:cs="Times New Roman"/>
          <w:color w:val="000000"/>
        </w:rPr>
        <w:t>omastehooldajatel</w:t>
      </w:r>
      <w:proofErr w:type="spellEnd"/>
      <w:r w:rsidR="00A020B6" w:rsidRPr="00C820D5">
        <w:rPr>
          <w:rFonts w:ascii="Times New Roman" w:hAnsi="Times New Roman" w:cs="Times New Roman"/>
          <w:color w:val="000000"/>
        </w:rPr>
        <w:t xml:space="preserve"> ei ole võimalik puhata ega täita oma teisi rolle pere- ja ühiskonnaelus </w:t>
      </w:r>
    </w:p>
    <w:p w14:paraId="73CFE021" w14:textId="51B11180" w:rsidR="00A020B6" w:rsidRPr="00C820D5" w:rsidRDefault="00A020B6" w:rsidP="00A020B6">
      <w:pPr>
        <w:pStyle w:val="Loendilik"/>
        <w:numPr>
          <w:ilvl w:val="0"/>
          <w:numId w:val="11"/>
        </w:numPr>
        <w:jc w:val="both"/>
        <w:rPr>
          <w:rFonts w:ascii="Times New Roman" w:hAnsi="Times New Roman" w:cs="Times New Roman"/>
          <w:color w:val="000000"/>
        </w:rPr>
      </w:pPr>
      <w:r w:rsidRPr="00C820D5">
        <w:rPr>
          <w:rFonts w:ascii="Times New Roman" w:hAnsi="Times New Roman" w:cs="Times New Roman"/>
          <w:color w:val="000000"/>
        </w:rPr>
        <w:t>Hoolduskoormuse vähendamiseks on vajalik pakkuda uuenduslikke integreeritud teenuseid ja tooted ning toetada abitehnoloogiate kasutuselevõttu. Abivahendite osas valitseb nii spetsialistide kui abivajajate hulgas teadmatus, puudub selge regulatsioon ka paljude abitehnoloogiate kasutamise osas. Lähedased ei oska kohandada kodu vajadustele vastavaks ega oma infot abivahendite kohta.</w:t>
      </w:r>
      <w:r w:rsidR="00DA224A" w:rsidRPr="00C820D5">
        <w:rPr>
          <w:noProof/>
        </w:rPr>
        <w:t xml:space="preserve"> </w:t>
      </w:r>
    </w:p>
    <w:p w14:paraId="08D64681" w14:textId="77777777" w:rsidR="00A020B6" w:rsidRPr="00C820D5" w:rsidRDefault="00A020B6" w:rsidP="00A020B6">
      <w:pPr>
        <w:pStyle w:val="Loendilik"/>
        <w:numPr>
          <w:ilvl w:val="0"/>
          <w:numId w:val="11"/>
        </w:numPr>
        <w:jc w:val="both"/>
        <w:rPr>
          <w:rFonts w:ascii="Times New Roman" w:hAnsi="Times New Roman" w:cs="Times New Roman"/>
          <w:color w:val="000000"/>
        </w:rPr>
      </w:pPr>
      <w:proofErr w:type="spellStart"/>
      <w:r w:rsidRPr="00C820D5">
        <w:rPr>
          <w:rFonts w:ascii="Times New Roman" w:hAnsi="Times New Roman" w:cs="Times New Roman"/>
          <w:color w:val="000000"/>
        </w:rPr>
        <w:t>Omastehooldajate</w:t>
      </w:r>
      <w:proofErr w:type="spellEnd"/>
      <w:r w:rsidRPr="00C820D5">
        <w:rPr>
          <w:rFonts w:ascii="Times New Roman" w:hAnsi="Times New Roman" w:cs="Times New Roman"/>
          <w:color w:val="000000"/>
        </w:rPr>
        <w:t xml:space="preserve"> teadlikkus dementsuse spetsiifikast, abivahenditest, ergonoomikast, vaimse tervise hoidmisest ja eneseabist on madal, vajadus personaalnõustamise järele ning toetussüsteemi järele on suur. Dementsusega inimeste ja lähedaste tugigrupid ei ole kõikjal kättesaadavad, puudub kohalike omavalitsuste tugi </w:t>
      </w:r>
      <w:proofErr w:type="spellStart"/>
      <w:r w:rsidRPr="00C820D5">
        <w:rPr>
          <w:rFonts w:ascii="Times New Roman" w:hAnsi="Times New Roman" w:cs="Times New Roman"/>
          <w:color w:val="000000"/>
        </w:rPr>
        <w:t>omastehooldajatele</w:t>
      </w:r>
      <w:proofErr w:type="spellEnd"/>
      <w:r w:rsidRPr="00C820D5">
        <w:rPr>
          <w:rFonts w:ascii="Times New Roman" w:hAnsi="Times New Roman" w:cs="Times New Roman"/>
          <w:color w:val="000000"/>
        </w:rPr>
        <w:t xml:space="preserve"> ning dementsuseteemaline asjatundlik sotsiaalnõustamine kohalike omavalitsuste sotsiaaltöötajate poolt. </w:t>
      </w:r>
    </w:p>
    <w:p w14:paraId="1F5B87BA" w14:textId="77777777" w:rsidR="00A020B6" w:rsidRPr="00C820D5" w:rsidRDefault="00A020B6" w:rsidP="00A020B6">
      <w:pPr>
        <w:pStyle w:val="Loendilik"/>
        <w:numPr>
          <w:ilvl w:val="0"/>
          <w:numId w:val="11"/>
        </w:numPr>
        <w:jc w:val="both"/>
        <w:rPr>
          <w:rFonts w:ascii="Times New Roman" w:hAnsi="Times New Roman" w:cs="Times New Roman"/>
          <w:color w:val="000000"/>
        </w:rPr>
      </w:pPr>
      <w:r w:rsidRPr="00C820D5">
        <w:rPr>
          <w:rFonts w:ascii="Times New Roman" w:hAnsi="Times New Roman" w:cs="Times New Roman"/>
          <w:color w:val="000000"/>
        </w:rPr>
        <w:t xml:space="preserve">Huvikaitse dementsuse valdkonnas (dementsusega inimesed ja nende lähedased) on kesine ning sihtgrupi õigused sageli kaitsmata. Dementsusega inimestel ja nende lähedastel on vajadus kogemuslugude, infovahetuse, foorumi järele, mis aitab jagada dementsusega seotud muresid ja saada tuge. Dementsusega inimeste suhtlemisvajadused on rahuldamata, nad on sageli üksikud ja tõrjutud. </w:t>
      </w:r>
    </w:p>
    <w:p w14:paraId="15729B47" w14:textId="77777777" w:rsidR="00A020B6" w:rsidRPr="00C820D5" w:rsidRDefault="00A020B6" w:rsidP="00A020B6">
      <w:pPr>
        <w:rPr>
          <w:rFonts w:ascii="Times New Roman" w:hAnsi="Times New Roman" w:cs="Times New Roman"/>
          <w:color w:val="000000"/>
        </w:rPr>
      </w:pPr>
    </w:p>
    <w:p w14:paraId="68BBA8D0" w14:textId="77777777"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Kavandatud tegevused</w:t>
      </w:r>
    </w:p>
    <w:p w14:paraId="02483258" w14:textId="5176921D" w:rsidR="00A020B6" w:rsidRPr="00C820D5" w:rsidRDefault="00A020B6" w:rsidP="00A020B6">
      <w:pPr>
        <w:pStyle w:val="Loendilik"/>
        <w:numPr>
          <w:ilvl w:val="0"/>
          <w:numId w:val="12"/>
        </w:numPr>
        <w:jc w:val="both"/>
        <w:rPr>
          <w:rFonts w:ascii="Times New Roman" w:hAnsi="Times New Roman" w:cs="Times New Roman"/>
          <w:color w:val="000000"/>
        </w:rPr>
      </w:pPr>
      <w:r w:rsidRPr="00C820D5">
        <w:rPr>
          <w:rFonts w:ascii="Times New Roman" w:hAnsi="Times New Roman" w:cs="Times New Roman"/>
          <w:color w:val="000000"/>
        </w:rPr>
        <w:t xml:space="preserve">Analüüsida kohalikes omavalitsustes pakutavaid sotsiaalteenuseid ning </w:t>
      </w:r>
      <w:r w:rsidR="00970604">
        <w:rPr>
          <w:rFonts w:ascii="Times New Roman" w:hAnsi="Times New Roman" w:cs="Times New Roman"/>
          <w:color w:val="000000"/>
        </w:rPr>
        <w:t xml:space="preserve">osaleda </w:t>
      </w:r>
      <w:r w:rsidRPr="00C820D5">
        <w:rPr>
          <w:rFonts w:ascii="Times New Roman" w:hAnsi="Times New Roman" w:cs="Times New Roman"/>
          <w:color w:val="000000"/>
        </w:rPr>
        <w:t>soovitus</w:t>
      </w:r>
      <w:r w:rsidR="00ED713C">
        <w:rPr>
          <w:rFonts w:ascii="Times New Roman" w:hAnsi="Times New Roman" w:cs="Times New Roman"/>
          <w:color w:val="000000"/>
        </w:rPr>
        <w:t xml:space="preserve">te ja nõuga </w:t>
      </w:r>
      <w:r w:rsidRPr="00C820D5">
        <w:rPr>
          <w:rFonts w:ascii="Times New Roman" w:hAnsi="Times New Roman" w:cs="Times New Roman"/>
          <w:color w:val="000000"/>
        </w:rPr>
        <w:t>teenuste arendamise</w:t>
      </w:r>
      <w:r w:rsidR="00ED713C">
        <w:rPr>
          <w:rFonts w:ascii="Times New Roman" w:hAnsi="Times New Roman" w:cs="Times New Roman"/>
          <w:color w:val="000000"/>
        </w:rPr>
        <w:t>l</w:t>
      </w:r>
    </w:p>
    <w:p w14:paraId="26C01A56" w14:textId="77777777" w:rsidR="00A020B6" w:rsidRPr="00C820D5" w:rsidRDefault="00A020B6" w:rsidP="00A020B6">
      <w:pPr>
        <w:pStyle w:val="Loendilik"/>
        <w:numPr>
          <w:ilvl w:val="0"/>
          <w:numId w:val="12"/>
        </w:numPr>
        <w:jc w:val="both"/>
        <w:rPr>
          <w:rFonts w:ascii="Times New Roman" w:hAnsi="Times New Roman" w:cs="Times New Roman"/>
          <w:color w:val="000000"/>
        </w:rPr>
      </w:pPr>
      <w:r w:rsidRPr="00C820D5">
        <w:rPr>
          <w:rFonts w:ascii="Times New Roman" w:hAnsi="Times New Roman" w:cs="Times New Roman"/>
          <w:color w:val="000000"/>
        </w:rPr>
        <w:t xml:space="preserve">Innustada kohalikke omavalitsusi looma toetavaid teenuseid hoolduskoormusega inimestele: tugisüsteem ning töö- ja pereelu toetavad tegevused ning toetused </w:t>
      </w:r>
      <w:proofErr w:type="spellStart"/>
      <w:r w:rsidRPr="00C820D5">
        <w:rPr>
          <w:rFonts w:ascii="Times New Roman" w:hAnsi="Times New Roman" w:cs="Times New Roman"/>
          <w:color w:val="000000"/>
        </w:rPr>
        <w:t>omastehooldajatele</w:t>
      </w:r>
      <w:proofErr w:type="spellEnd"/>
      <w:r w:rsidRPr="00C820D5">
        <w:rPr>
          <w:rFonts w:ascii="Times New Roman" w:hAnsi="Times New Roman" w:cs="Times New Roman"/>
          <w:color w:val="000000"/>
        </w:rPr>
        <w:t>, tugiisiku ja isikliku abistaja teenuse laiem rakendamine; intervall- ja päevahoiuteenuste edasiarendamine dementsusega inimestele (koos transpordiga) kodulähedases kogukonnas.</w:t>
      </w:r>
    </w:p>
    <w:p w14:paraId="32BF09D8" w14:textId="77777777" w:rsidR="00A020B6" w:rsidRPr="00C820D5" w:rsidRDefault="00A020B6" w:rsidP="00A020B6">
      <w:pPr>
        <w:pStyle w:val="Loendilik"/>
        <w:numPr>
          <w:ilvl w:val="0"/>
          <w:numId w:val="12"/>
        </w:numPr>
        <w:jc w:val="both"/>
        <w:rPr>
          <w:rFonts w:ascii="Times New Roman" w:hAnsi="Times New Roman" w:cs="Times New Roman"/>
          <w:color w:val="000000"/>
        </w:rPr>
      </w:pPr>
      <w:r w:rsidRPr="00C820D5">
        <w:rPr>
          <w:rFonts w:ascii="Times New Roman" w:hAnsi="Times New Roman" w:cs="Times New Roman"/>
          <w:color w:val="000000"/>
        </w:rPr>
        <w:t>Toetada tehnoloogiakasutuse suurendamist, rohelise raamatu tegevusi ning kodude kohandamist läbi uudsete abivahendite kasutuse laiendamise, abivahendite soovituste ja kodu kohandamise soovituste loomine/täiendamine DKK kodulehel.</w:t>
      </w:r>
    </w:p>
    <w:p w14:paraId="65E98194" w14:textId="54F0485B" w:rsidR="00A020B6" w:rsidRPr="00C820D5" w:rsidRDefault="00A020B6" w:rsidP="00A020B6">
      <w:pPr>
        <w:pStyle w:val="Loendilik"/>
        <w:numPr>
          <w:ilvl w:val="0"/>
          <w:numId w:val="12"/>
        </w:numPr>
        <w:jc w:val="both"/>
        <w:rPr>
          <w:rFonts w:ascii="Times New Roman" w:hAnsi="Times New Roman" w:cs="Times New Roman"/>
          <w:color w:val="000000"/>
        </w:rPr>
      </w:pPr>
      <w:r w:rsidRPr="00C820D5">
        <w:rPr>
          <w:rFonts w:ascii="Times New Roman" w:hAnsi="Times New Roman" w:cs="Times New Roman"/>
          <w:color w:val="000000"/>
        </w:rPr>
        <w:t xml:space="preserve">Dementsuse spetsiifika arvestamine (kodu)teenuste järelevalves </w:t>
      </w:r>
      <w:r w:rsidR="00DA0176">
        <w:rPr>
          <w:rFonts w:ascii="Times New Roman" w:hAnsi="Times New Roman" w:cs="Times New Roman"/>
          <w:color w:val="000000"/>
        </w:rPr>
        <w:t>(</w:t>
      </w:r>
      <w:r w:rsidRPr="00C820D5">
        <w:rPr>
          <w:rFonts w:ascii="Times New Roman" w:hAnsi="Times New Roman" w:cs="Times New Roman"/>
          <w:color w:val="000000"/>
        </w:rPr>
        <w:t>SKA</w:t>
      </w:r>
      <w:r w:rsidR="00DA0176">
        <w:rPr>
          <w:rFonts w:ascii="Times New Roman" w:hAnsi="Times New Roman" w:cs="Times New Roman"/>
          <w:color w:val="000000"/>
        </w:rPr>
        <w:t>)</w:t>
      </w:r>
      <w:r w:rsidRPr="00C820D5">
        <w:rPr>
          <w:rFonts w:ascii="Times New Roman" w:hAnsi="Times New Roman" w:cs="Times New Roman"/>
          <w:color w:val="000000"/>
        </w:rPr>
        <w:t>.</w:t>
      </w:r>
    </w:p>
    <w:p w14:paraId="4A1CEA00" w14:textId="67DC6988" w:rsidR="00A020B6" w:rsidRPr="00C820D5" w:rsidRDefault="00A020B6" w:rsidP="00A020B6">
      <w:pPr>
        <w:pStyle w:val="Loendilik"/>
        <w:numPr>
          <w:ilvl w:val="0"/>
          <w:numId w:val="12"/>
        </w:numPr>
        <w:jc w:val="both"/>
        <w:rPr>
          <w:rFonts w:ascii="Times New Roman" w:hAnsi="Times New Roman" w:cs="Times New Roman"/>
          <w:color w:val="000000"/>
        </w:rPr>
      </w:pPr>
      <w:r w:rsidRPr="00C820D5">
        <w:rPr>
          <w:rFonts w:ascii="Times New Roman" w:hAnsi="Times New Roman" w:cs="Times New Roman"/>
          <w:color w:val="000000"/>
        </w:rPr>
        <w:t>Korraldada koolitus- ja infopäevi</w:t>
      </w:r>
      <w:r w:rsidR="005355B5">
        <w:rPr>
          <w:rFonts w:ascii="Times New Roman" w:hAnsi="Times New Roman" w:cs="Times New Roman"/>
          <w:color w:val="000000"/>
        </w:rPr>
        <w:t>, sealhulgas v</w:t>
      </w:r>
      <w:r w:rsidR="005A592C">
        <w:rPr>
          <w:rFonts w:ascii="Times New Roman" w:hAnsi="Times New Roman" w:cs="Times New Roman"/>
          <w:color w:val="000000"/>
        </w:rPr>
        <w:t>eebikoolitusi ja võrgustiku kohtumisi</w:t>
      </w:r>
      <w:r w:rsidRPr="00C820D5">
        <w:rPr>
          <w:rFonts w:ascii="Times New Roman" w:hAnsi="Times New Roman" w:cs="Times New Roman"/>
          <w:color w:val="000000"/>
        </w:rPr>
        <w:t xml:space="preserve"> KOV valdkonnajuhtide  teadlikkuse tõstmiseks ning sotsiaaltöö spetsialistide nõustamispädevuse tõstmiseks.</w:t>
      </w:r>
    </w:p>
    <w:p w14:paraId="75BD41B3" w14:textId="77777777" w:rsidR="00A020B6" w:rsidRPr="00C820D5" w:rsidRDefault="00A020B6" w:rsidP="00A020B6">
      <w:pPr>
        <w:pStyle w:val="Loendilik"/>
        <w:numPr>
          <w:ilvl w:val="0"/>
          <w:numId w:val="12"/>
        </w:numPr>
        <w:jc w:val="both"/>
        <w:rPr>
          <w:rFonts w:ascii="Times New Roman" w:hAnsi="Times New Roman" w:cs="Times New Roman"/>
          <w:color w:val="000000"/>
        </w:rPr>
      </w:pPr>
      <w:r w:rsidRPr="00C820D5">
        <w:rPr>
          <w:rFonts w:ascii="Times New Roman" w:hAnsi="Times New Roman" w:cs="Times New Roman"/>
          <w:color w:val="000000"/>
        </w:rPr>
        <w:t xml:space="preserve">Pakkuda </w:t>
      </w:r>
      <w:proofErr w:type="spellStart"/>
      <w:r w:rsidRPr="00C820D5">
        <w:rPr>
          <w:rFonts w:ascii="Times New Roman" w:hAnsi="Times New Roman" w:cs="Times New Roman"/>
          <w:color w:val="000000"/>
        </w:rPr>
        <w:t>omastehooldajatele</w:t>
      </w:r>
      <w:proofErr w:type="spellEnd"/>
      <w:r w:rsidRPr="00C820D5">
        <w:rPr>
          <w:rFonts w:ascii="Times New Roman" w:hAnsi="Times New Roman" w:cs="Times New Roman"/>
          <w:color w:val="000000"/>
        </w:rPr>
        <w:t xml:space="preserve"> koolitusi, tugigruppe, luua e-õppe võimalused. </w:t>
      </w:r>
    </w:p>
    <w:p w14:paraId="788E5939" w14:textId="5E3CC6FA" w:rsidR="00A020B6" w:rsidRPr="00C820D5" w:rsidRDefault="00A020B6" w:rsidP="00A020B6">
      <w:pPr>
        <w:pStyle w:val="Loendilik"/>
        <w:numPr>
          <w:ilvl w:val="0"/>
          <w:numId w:val="12"/>
        </w:numPr>
        <w:jc w:val="both"/>
        <w:rPr>
          <w:rFonts w:ascii="Times New Roman" w:hAnsi="Times New Roman" w:cs="Times New Roman"/>
          <w:color w:val="000000"/>
        </w:rPr>
      </w:pPr>
      <w:r w:rsidRPr="00C820D5">
        <w:rPr>
          <w:rFonts w:ascii="Times New Roman" w:hAnsi="Times New Roman" w:cs="Times New Roman"/>
          <w:color w:val="000000"/>
        </w:rPr>
        <w:t xml:space="preserve">Pakkuda erinevas vormis infot dementsusega inimestele ja nende lähedastele (infoliin, </w:t>
      </w:r>
      <w:r w:rsidR="009F1860">
        <w:rPr>
          <w:rFonts w:ascii="Times New Roman" w:hAnsi="Times New Roman" w:cs="Times New Roman"/>
          <w:color w:val="000000"/>
        </w:rPr>
        <w:t>seminarid, tugigrupid, veeb</w:t>
      </w:r>
      <w:r w:rsidR="004308C8">
        <w:rPr>
          <w:rFonts w:ascii="Times New Roman" w:hAnsi="Times New Roman" w:cs="Times New Roman"/>
          <w:color w:val="000000"/>
        </w:rPr>
        <w:t>ikohtumised jne</w:t>
      </w:r>
      <w:r w:rsidRPr="00C820D5">
        <w:rPr>
          <w:rFonts w:ascii="Times New Roman" w:hAnsi="Times New Roman" w:cs="Times New Roman"/>
          <w:color w:val="000000"/>
        </w:rPr>
        <w:t>).</w:t>
      </w:r>
    </w:p>
    <w:p w14:paraId="0801E0D0" w14:textId="77777777" w:rsidR="00A020B6" w:rsidRPr="00C820D5" w:rsidRDefault="00A020B6" w:rsidP="00A020B6">
      <w:pPr>
        <w:pStyle w:val="Loendilik"/>
        <w:numPr>
          <w:ilvl w:val="0"/>
          <w:numId w:val="12"/>
        </w:numPr>
        <w:jc w:val="both"/>
        <w:rPr>
          <w:rFonts w:ascii="Times New Roman" w:hAnsi="Times New Roman" w:cs="Times New Roman"/>
          <w:color w:val="000000"/>
        </w:rPr>
      </w:pPr>
      <w:r w:rsidRPr="00C820D5">
        <w:rPr>
          <w:rFonts w:ascii="Times New Roman" w:hAnsi="Times New Roman" w:cs="Times New Roman"/>
          <w:color w:val="000000"/>
        </w:rPr>
        <w:t>Pakkuda personaalnõustamisi, vajadusel koduvisiite toetamaks kodus elavate dementsusega inimeste ja nende lähedaste toimetulekut.</w:t>
      </w:r>
    </w:p>
    <w:p w14:paraId="4B1A3DD7" w14:textId="77777777" w:rsidR="00A020B6" w:rsidRPr="00C820D5" w:rsidRDefault="00A020B6" w:rsidP="00A020B6">
      <w:pPr>
        <w:pStyle w:val="Loendilik"/>
        <w:numPr>
          <w:ilvl w:val="0"/>
          <w:numId w:val="12"/>
        </w:numPr>
        <w:jc w:val="both"/>
        <w:rPr>
          <w:rFonts w:ascii="Times New Roman" w:hAnsi="Times New Roman" w:cs="Times New Roman"/>
          <w:color w:val="000000"/>
        </w:rPr>
      </w:pPr>
      <w:r w:rsidRPr="00C820D5">
        <w:rPr>
          <w:rFonts w:ascii="Times New Roman" w:hAnsi="Times New Roman" w:cs="Times New Roman"/>
          <w:color w:val="000000"/>
        </w:rPr>
        <w:t>Luua asjakohaseid käsiraamatuid, õppematerjale, praktiliste käsitlusjuhiseid ja juhendeid vastavalt klienditöös kerkivatele probleemkohtade analüüsile.</w:t>
      </w:r>
    </w:p>
    <w:p w14:paraId="48C33660" w14:textId="77777777" w:rsidR="00A020B6" w:rsidRPr="00C820D5" w:rsidRDefault="00A020B6" w:rsidP="00A020B6">
      <w:pPr>
        <w:pStyle w:val="Loendilik"/>
        <w:numPr>
          <w:ilvl w:val="0"/>
          <w:numId w:val="12"/>
        </w:numPr>
        <w:jc w:val="both"/>
        <w:rPr>
          <w:rFonts w:ascii="Times New Roman" w:hAnsi="Times New Roman" w:cs="Times New Roman"/>
          <w:color w:val="000000"/>
        </w:rPr>
      </w:pPr>
      <w:r w:rsidRPr="00C820D5">
        <w:rPr>
          <w:rFonts w:ascii="Times New Roman" w:hAnsi="Times New Roman" w:cs="Times New Roman"/>
          <w:color w:val="000000"/>
        </w:rPr>
        <w:t xml:space="preserve">Koordineerida ja arendada dementsusega inimeste ja lähedaste tugigruppide võrgustikku. </w:t>
      </w:r>
    </w:p>
    <w:p w14:paraId="0769438E" w14:textId="2D687B63" w:rsidR="00A020B6" w:rsidRPr="00641909" w:rsidRDefault="00A020B6" w:rsidP="00641909">
      <w:pPr>
        <w:pStyle w:val="Loendilik"/>
        <w:numPr>
          <w:ilvl w:val="0"/>
          <w:numId w:val="12"/>
        </w:numPr>
        <w:jc w:val="both"/>
        <w:rPr>
          <w:rFonts w:ascii="Times New Roman" w:hAnsi="Times New Roman" w:cs="Times New Roman"/>
          <w:color w:val="202124"/>
        </w:rPr>
      </w:pPr>
      <w:r w:rsidRPr="00C820D5">
        <w:rPr>
          <w:rFonts w:ascii="Times New Roman" w:hAnsi="Times New Roman" w:cs="Times New Roman"/>
          <w:color w:val="202124"/>
        </w:rPr>
        <w:t xml:space="preserve">Koostöös dementsusega inimestega töötada välja juhend, kuidas suhelda ja kasutada </w:t>
      </w:r>
      <w:proofErr w:type="spellStart"/>
      <w:r w:rsidRPr="00C820D5">
        <w:rPr>
          <w:rFonts w:ascii="Times New Roman" w:hAnsi="Times New Roman" w:cs="Times New Roman"/>
          <w:color w:val="202124"/>
        </w:rPr>
        <w:t>mittestigmatiseerivat</w:t>
      </w:r>
      <w:proofErr w:type="spellEnd"/>
      <w:r w:rsidRPr="00C820D5">
        <w:rPr>
          <w:rFonts w:ascii="Times New Roman" w:hAnsi="Times New Roman" w:cs="Times New Roman"/>
          <w:color w:val="202124"/>
        </w:rPr>
        <w:t>, lugupidavat ja kaasavat keelt.</w:t>
      </w:r>
      <w:r w:rsidR="00DA224A" w:rsidRPr="00C820D5">
        <w:rPr>
          <w:noProof/>
        </w:rPr>
        <w:drawing>
          <wp:anchor distT="0" distB="0" distL="114300" distR="114300" simplePos="0" relativeHeight="251675648" behindDoc="1" locked="0" layoutInCell="1" allowOverlap="1" wp14:anchorId="526B3461" wp14:editId="0411DD94">
            <wp:simplePos x="0" y="0"/>
            <wp:positionH relativeFrom="column">
              <wp:posOffset>5237018</wp:posOffset>
            </wp:positionH>
            <wp:positionV relativeFrom="paragraph">
              <wp:posOffset>53282</wp:posOffset>
            </wp:positionV>
            <wp:extent cx="1499351" cy="3095482"/>
            <wp:effectExtent l="0" t="0" r="5715" b="0"/>
            <wp:wrapNone/>
            <wp:docPr id="10" name="Picture 5" descr="Icon&#10;&#10;Description automatically generated with low confidence">
              <a:extLst xmlns:a="http://schemas.openxmlformats.org/drawingml/2006/main">
                <a:ext uri="{FF2B5EF4-FFF2-40B4-BE49-F238E27FC236}">
                  <a16:creationId xmlns:a16="http://schemas.microsoft.com/office/drawing/2014/main" id="{60E05024-C157-AE9F-FBC9-73EC550A22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Icon&#10;&#10;Description automatically generated with low confidence">
                      <a:extLst>
                        <a:ext uri="{FF2B5EF4-FFF2-40B4-BE49-F238E27FC236}">
                          <a16:creationId xmlns:a16="http://schemas.microsoft.com/office/drawing/2014/main" id="{60E05024-C157-AE9F-FBC9-73EC550A22C9}"/>
                        </a:ext>
                      </a:extLst>
                    </pic:cNvPr>
                    <pic:cNvPicPr>
                      <a:picLocks noChangeAspect="1"/>
                    </pic:cNvPicPr>
                  </pic:nvPicPr>
                  <pic:blipFill rotWithShape="1">
                    <a:blip r:embed="rId13" cstate="print">
                      <a:extLst>
                        <a:ext uri="{28A0092B-C50C-407E-A947-70E740481C1C}">
                          <a14:useLocalDpi xmlns:a14="http://schemas.microsoft.com/office/drawing/2010/main" val="0"/>
                        </a:ext>
                      </a:extLst>
                    </a:blip>
                    <a:srcRect t="4287"/>
                    <a:stretch/>
                  </pic:blipFill>
                  <pic:spPr>
                    <a:xfrm>
                      <a:off x="0" y="0"/>
                      <a:ext cx="1508833" cy="3115058"/>
                    </a:xfrm>
                    <a:prstGeom prst="rect">
                      <a:avLst/>
                    </a:prstGeom>
                    <a:effectLst>
                      <a:softEdge rad="0"/>
                    </a:effectLst>
                  </pic:spPr>
                </pic:pic>
              </a:graphicData>
            </a:graphic>
            <wp14:sizeRelH relativeFrom="page">
              <wp14:pctWidth>0</wp14:pctWidth>
            </wp14:sizeRelH>
            <wp14:sizeRelV relativeFrom="page">
              <wp14:pctHeight>0</wp14:pctHeight>
            </wp14:sizeRelV>
          </wp:anchor>
        </w:drawing>
      </w:r>
      <w:r w:rsidRPr="00641909">
        <w:rPr>
          <w:rFonts w:ascii="Times New Roman" w:hAnsi="Times New Roman" w:cs="Times New Roman"/>
          <w:color w:val="202124"/>
        </w:rPr>
        <w:t xml:space="preserve"> </w:t>
      </w:r>
    </w:p>
    <w:p w14:paraId="6C5155F5" w14:textId="2AFD0324" w:rsidR="00A020B6" w:rsidRPr="00C820D5" w:rsidRDefault="00A020B6" w:rsidP="00A020B6">
      <w:pPr>
        <w:pStyle w:val="Loendilik"/>
        <w:numPr>
          <w:ilvl w:val="0"/>
          <w:numId w:val="12"/>
        </w:numPr>
        <w:jc w:val="both"/>
        <w:rPr>
          <w:rFonts w:ascii="Times New Roman" w:hAnsi="Times New Roman" w:cs="Times New Roman"/>
          <w:color w:val="000000"/>
        </w:rPr>
      </w:pPr>
      <w:r w:rsidRPr="00C820D5">
        <w:rPr>
          <w:rFonts w:ascii="Times New Roman" w:hAnsi="Times New Roman" w:cs="Times New Roman"/>
          <w:color w:val="000000"/>
        </w:rPr>
        <w:t xml:space="preserve">Kaasata koostöös partneritega vabatahtlikke hoolekandesüsteemi, luues regulaarselt toimiva koostöömudeli. Julgustada inimesi vabatahtlikus </w:t>
      </w:r>
      <w:proofErr w:type="spellStart"/>
      <w:r w:rsidRPr="00C820D5">
        <w:rPr>
          <w:rFonts w:ascii="Times New Roman" w:hAnsi="Times New Roman" w:cs="Times New Roman"/>
          <w:color w:val="000000"/>
        </w:rPr>
        <w:t>hoolekandelises</w:t>
      </w:r>
      <w:proofErr w:type="spellEnd"/>
      <w:r w:rsidRPr="00C820D5">
        <w:rPr>
          <w:rFonts w:ascii="Times New Roman" w:hAnsi="Times New Roman" w:cs="Times New Roman"/>
          <w:color w:val="000000"/>
        </w:rPr>
        <w:t xml:space="preserve"> tegevuses osalema.</w:t>
      </w:r>
    </w:p>
    <w:p w14:paraId="075B7AC3" w14:textId="4CB97442" w:rsidR="00A020B6" w:rsidRPr="00C820D5" w:rsidRDefault="00A020B6" w:rsidP="00A020B6">
      <w:pPr>
        <w:pStyle w:val="Loendilik"/>
        <w:jc w:val="both"/>
        <w:rPr>
          <w:rFonts w:ascii="Times New Roman" w:hAnsi="Times New Roman" w:cs="Times New Roman"/>
          <w:color w:val="000000"/>
        </w:rPr>
      </w:pPr>
    </w:p>
    <w:p w14:paraId="5B814DE6" w14:textId="713EA80D"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Oodatud tulemused</w:t>
      </w:r>
    </w:p>
    <w:p w14:paraId="0A966034" w14:textId="7DE9353F"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Kohalike omavalitsuste valdkonnajuhid on teadlikud dementsuse eripärast ja vajadustest, </w:t>
      </w:r>
      <w:proofErr w:type="spellStart"/>
      <w:r w:rsidRPr="00C820D5">
        <w:rPr>
          <w:rFonts w:ascii="Times New Roman" w:hAnsi="Times New Roman" w:cs="Times New Roman"/>
          <w:color w:val="000000"/>
        </w:rPr>
        <w:t>omastehooldajatele</w:t>
      </w:r>
      <w:proofErr w:type="spellEnd"/>
      <w:r w:rsidRPr="00C820D5">
        <w:rPr>
          <w:rFonts w:ascii="Times New Roman" w:hAnsi="Times New Roman" w:cs="Times New Roman"/>
          <w:color w:val="000000"/>
        </w:rPr>
        <w:t xml:space="preserve"> on tagatud pädev nõustamine. Eestkoste seadmise ja selleks vajaduse hindamine toimib õigeaegselt ja sujuvalt. KOV sotsiaaltöötajad annavad asjatundlikku nõu ning info vajalike teenuste kohta on kogu Eestis kättesaadav.</w:t>
      </w:r>
    </w:p>
    <w:p w14:paraId="45F550BB" w14:textId="7648D8AF"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Dementsusega inimeste ja nende lähedaste jaoks on teenuste kättesaadavus paranenud. Koduteenused on kvaliteetsed ja arvestavad dementsusega inimeste vajadusi.</w:t>
      </w:r>
      <w:r w:rsidR="00DA224A" w:rsidRPr="00C820D5">
        <w:rPr>
          <w:noProof/>
        </w:rPr>
        <w:t xml:space="preserve"> </w:t>
      </w:r>
    </w:p>
    <w:p w14:paraId="6F26E55B" w14:textId="77777777" w:rsidR="00A020B6" w:rsidRPr="00C820D5" w:rsidRDefault="00A020B6" w:rsidP="00A020B6">
      <w:pPr>
        <w:jc w:val="both"/>
        <w:rPr>
          <w:rFonts w:ascii="Times New Roman" w:hAnsi="Times New Roman" w:cs="Times New Roman"/>
          <w:color w:val="000000"/>
        </w:rPr>
      </w:pPr>
      <w:proofErr w:type="spellStart"/>
      <w:r w:rsidRPr="00C820D5">
        <w:rPr>
          <w:rFonts w:ascii="Times New Roman" w:hAnsi="Times New Roman" w:cs="Times New Roman"/>
          <w:color w:val="000000"/>
        </w:rPr>
        <w:t>Omastehooldajad</w:t>
      </w:r>
      <w:proofErr w:type="spellEnd"/>
      <w:r w:rsidRPr="00C820D5">
        <w:rPr>
          <w:rFonts w:ascii="Times New Roman" w:hAnsi="Times New Roman" w:cs="Times New Roman"/>
          <w:color w:val="000000"/>
        </w:rPr>
        <w:t xml:space="preserve"> on jõustatud ning toetatud, oskavad kasutada eneseabi- ja hooldusvõtteid, on teadlikud abi ja toe saamise võimalustest, neil on võimalus puhkuseks ning aktiivseks osalemiseks pere- ja ühiskonnaelus.</w:t>
      </w:r>
    </w:p>
    <w:p w14:paraId="4239C294" w14:textId="0134B4A5"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Spetsialistid kasutavad dementsusega inimestega suhtlemisel ning nendest kõnelemisel lugupidavat terminoloogiat ning sobivaid suhtlemistehnikaid. </w:t>
      </w:r>
    </w:p>
    <w:p w14:paraId="3CEA7E9C" w14:textId="77777777" w:rsidR="00A020B6" w:rsidRPr="00C820D5" w:rsidRDefault="00A020B6" w:rsidP="00A020B6">
      <w:pPr>
        <w:jc w:val="both"/>
        <w:rPr>
          <w:rFonts w:ascii="Times New Roman" w:hAnsi="Times New Roman" w:cs="Times New Roman"/>
          <w:color w:val="000000"/>
        </w:rPr>
      </w:pPr>
    </w:p>
    <w:p w14:paraId="0B07EE28" w14:textId="7EDEA6FA"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Mõõdikud ja sihttasemed 202</w:t>
      </w:r>
      <w:r w:rsidR="00007B49" w:rsidRPr="00C820D5">
        <w:rPr>
          <w:rFonts w:ascii="Times New Roman" w:hAnsi="Times New Roman" w:cs="Times New Roman"/>
          <w:b/>
          <w:bCs/>
          <w:color w:val="000000"/>
        </w:rPr>
        <w:t>7</w:t>
      </w:r>
    </w:p>
    <w:p w14:paraId="4ED75384" w14:textId="45014788"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Ajakohased soovitused abivahendite ja kodu kohandamise kohta on kättesaadavad DKK kodulehel. </w:t>
      </w:r>
    </w:p>
    <w:p w14:paraId="35ABD47B"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Loodud ja rakendatud on kohalikus omavalitsuses vabatahtlikke kaasav koostöömudel.</w:t>
      </w:r>
    </w:p>
    <w:p w14:paraId="1C03513F" w14:textId="3DF89FEE"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Igas maakonnas tegutsevad aktiivsed tugigrupid, lisaks virtuaalsed tugigrupid. Kohalike omavalitsuste </w:t>
      </w:r>
      <w:r w:rsidR="00DB66E3">
        <w:rPr>
          <w:rFonts w:ascii="Times New Roman" w:hAnsi="Times New Roman" w:cs="Times New Roman"/>
          <w:color w:val="000000"/>
        </w:rPr>
        <w:t>kaasabil</w:t>
      </w:r>
      <w:r w:rsidRPr="00C820D5">
        <w:rPr>
          <w:rFonts w:ascii="Times New Roman" w:hAnsi="Times New Roman" w:cs="Times New Roman"/>
          <w:color w:val="000000"/>
        </w:rPr>
        <w:t xml:space="preserve"> on loodud tugigruppe ka sotsiaalkeskustesse</w:t>
      </w:r>
      <w:r w:rsidR="00DB66E3">
        <w:rPr>
          <w:rFonts w:ascii="Times New Roman" w:hAnsi="Times New Roman" w:cs="Times New Roman"/>
          <w:color w:val="000000"/>
        </w:rPr>
        <w:t xml:space="preserve"> ning alustatud mälukohvikutega. </w:t>
      </w:r>
    </w:p>
    <w:p w14:paraId="1D389F33" w14:textId="77777777" w:rsidR="00A020B6" w:rsidRPr="00C820D5" w:rsidRDefault="00A020B6" w:rsidP="00A020B6">
      <w:pPr>
        <w:rPr>
          <w:rFonts w:ascii="Times New Roman" w:hAnsi="Times New Roman" w:cs="Times New Roman"/>
          <w:b/>
          <w:bCs/>
          <w:color w:val="000000"/>
        </w:rPr>
      </w:pPr>
    </w:p>
    <w:p w14:paraId="204026FE" w14:textId="77777777"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Partnerid</w:t>
      </w:r>
    </w:p>
    <w:p w14:paraId="5824B258" w14:textId="5E9DA2C1" w:rsidR="00A020B6" w:rsidRPr="00C820D5" w:rsidRDefault="004308C8" w:rsidP="00A020B6">
      <w:pPr>
        <w:jc w:val="both"/>
        <w:rPr>
          <w:rFonts w:ascii="Times New Roman" w:hAnsi="Times New Roman" w:cs="Times New Roman"/>
          <w:color w:val="000000"/>
        </w:rPr>
      </w:pPr>
      <w:proofErr w:type="spellStart"/>
      <w:r>
        <w:rPr>
          <w:rFonts w:ascii="Times New Roman" w:hAnsi="Times New Roman" w:cs="Times New Roman"/>
          <w:color w:val="000000"/>
        </w:rPr>
        <w:t>KOV-id</w:t>
      </w:r>
      <w:proofErr w:type="spellEnd"/>
      <w:r>
        <w:rPr>
          <w:rFonts w:ascii="Times New Roman" w:hAnsi="Times New Roman" w:cs="Times New Roman"/>
          <w:color w:val="000000"/>
        </w:rPr>
        <w:t xml:space="preserve">, </w:t>
      </w:r>
      <w:r w:rsidR="00A020B6" w:rsidRPr="00C820D5">
        <w:rPr>
          <w:rFonts w:ascii="Times New Roman" w:hAnsi="Times New Roman" w:cs="Times New Roman"/>
          <w:color w:val="000000"/>
        </w:rPr>
        <w:t>Sotsiaalkindlustusamet, pere- ja eriarstid, tervishoiu</w:t>
      </w:r>
      <w:r>
        <w:rPr>
          <w:rFonts w:ascii="Times New Roman" w:hAnsi="Times New Roman" w:cs="Times New Roman"/>
          <w:color w:val="000000"/>
        </w:rPr>
        <w:t>- ja hoole</w:t>
      </w:r>
      <w:r w:rsidR="00DB66E3">
        <w:rPr>
          <w:rFonts w:ascii="Times New Roman" w:hAnsi="Times New Roman" w:cs="Times New Roman"/>
          <w:color w:val="000000"/>
        </w:rPr>
        <w:t>kan</w:t>
      </w:r>
      <w:r>
        <w:rPr>
          <w:rFonts w:ascii="Times New Roman" w:hAnsi="Times New Roman" w:cs="Times New Roman"/>
          <w:color w:val="000000"/>
        </w:rPr>
        <w:t>deasutused</w:t>
      </w:r>
      <w:r w:rsidR="00A020B6" w:rsidRPr="00C820D5">
        <w:rPr>
          <w:rFonts w:ascii="Times New Roman" w:hAnsi="Times New Roman" w:cs="Times New Roman"/>
          <w:color w:val="000000"/>
        </w:rPr>
        <w:t xml:space="preserve"> jt</w:t>
      </w:r>
    </w:p>
    <w:p w14:paraId="12DAAC2B" w14:textId="77777777" w:rsidR="00A020B6" w:rsidRDefault="00A020B6" w:rsidP="00A020B6">
      <w:pPr>
        <w:jc w:val="both"/>
        <w:rPr>
          <w:rFonts w:ascii="Times New Roman" w:hAnsi="Times New Roman" w:cs="Times New Roman"/>
          <w:b/>
          <w:bCs/>
          <w:color w:val="000000"/>
        </w:rPr>
      </w:pPr>
    </w:p>
    <w:p w14:paraId="51264798" w14:textId="77777777" w:rsidR="00D540BF" w:rsidRDefault="00D540BF" w:rsidP="00A020B6">
      <w:pPr>
        <w:jc w:val="both"/>
        <w:rPr>
          <w:rFonts w:ascii="Times New Roman" w:hAnsi="Times New Roman" w:cs="Times New Roman"/>
          <w:b/>
          <w:bCs/>
          <w:color w:val="000000"/>
        </w:rPr>
      </w:pPr>
    </w:p>
    <w:p w14:paraId="34847FEE" w14:textId="77777777" w:rsidR="00D540BF" w:rsidRDefault="00D540BF" w:rsidP="00A020B6">
      <w:pPr>
        <w:jc w:val="both"/>
        <w:rPr>
          <w:rFonts w:ascii="Times New Roman" w:hAnsi="Times New Roman" w:cs="Times New Roman"/>
          <w:b/>
          <w:bCs/>
          <w:color w:val="000000"/>
        </w:rPr>
      </w:pPr>
    </w:p>
    <w:p w14:paraId="42364DFF" w14:textId="77777777" w:rsidR="00297B55" w:rsidRPr="00C820D5" w:rsidRDefault="00297B55" w:rsidP="00A020B6">
      <w:pPr>
        <w:jc w:val="both"/>
        <w:rPr>
          <w:rFonts w:ascii="Times New Roman" w:hAnsi="Times New Roman" w:cs="Times New Roman"/>
          <w:b/>
          <w:bCs/>
          <w:color w:val="000000"/>
        </w:rPr>
      </w:pPr>
    </w:p>
    <w:p w14:paraId="6A0BAB0F" w14:textId="77777777" w:rsidR="00A020B6" w:rsidRPr="00C820D5" w:rsidRDefault="00A020B6" w:rsidP="001F36FB">
      <w:pPr>
        <w:pStyle w:val="Pealkiri2"/>
        <w:rPr>
          <w:rFonts w:ascii="Times New Roman" w:hAnsi="Times New Roman" w:cs="Times New Roman"/>
        </w:rPr>
      </w:pPr>
      <w:r w:rsidRPr="00C820D5">
        <w:rPr>
          <w:rFonts w:ascii="Times New Roman" w:hAnsi="Times New Roman" w:cs="Times New Roman"/>
        </w:rPr>
        <w:t>Tegevus 2.3 Hoolekandeasutuste kvaliteedi tõstmine</w:t>
      </w:r>
    </w:p>
    <w:p w14:paraId="5CAE5C8D" w14:textId="77777777" w:rsidR="00A020B6" w:rsidRPr="00C820D5" w:rsidRDefault="00A020B6" w:rsidP="00A020B6">
      <w:pPr>
        <w:jc w:val="both"/>
        <w:rPr>
          <w:rFonts w:ascii="Times New Roman" w:hAnsi="Times New Roman" w:cs="Times New Roman"/>
          <w:b/>
          <w:bCs/>
          <w:color w:val="000000"/>
          <w:sz w:val="22"/>
          <w:szCs w:val="22"/>
        </w:rPr>
      </w:pPr>
    </w:p>
    <w:p w14:paraId="282181F6" w14:textId="77777777" w:rsidR="00A020B6" w:rsidRPr="00C820D5" w:rsidRDefault="00A020B6" w:rsidP="00A020B6">
      <w:pPr>
        <w:jc w:val="both"/>
        <w:rPr>
          <w:rFonts w:ascii="Times New Roman" w:hAnsi="Times New Roman" w:cs="Times New Roman"/>
          <w:b/>
          <w:bCs/>
          <w:color w:val="000000"/>
        </w:rPr>
      </w:pPr>
      <w:r w:rsidRPr="00C820D5">
        <w:rPr>
          <w:rFonts w:ascii="Times New Roman" w:hAnsi="Times New Roman" w:cs="Times New Roman"/>
          <w:b/>
          <w:bCs/>
          <w:color w:val="000000"/>
        </w:rPr>
        <w:t>Hetkeolukord</w:t>
      </w:r>
    </w:p>
    <w:p w14:paraId="2883940F"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Dementsuse hilisemad faasid on seotud keeruliste hooldusküsimuste ning suurenenud sõltuvusega </w:t>
      </w:r>
      <w:proofErr w:type="spellStart"/>
      <w:r w:rsidRPr="00C820D5">
        <w:rPr>
          <w:rFonts w:ascii="Times New Roman" w:hAnsi="Times New Roman" w:cs="Times New Roman"/>
          <w:color w:val="000000"/>
        </w:rPr>
        <w:t>kõrvalabist</w:t>
      </w:r>
      <w:proofErr w:type="spellEnd"/>
      <w:r w:rsidRPr="00C820D5">
        <w:rPr>
          <w:rFonts w:ascii="Times New Roman" w:hAnsi="Times New Roman" w:cs="Times New Roman"/>
          <w:color w:val="000000"/>
        </w:rPr>
        <w:t xml:space="preserve">, mis tekitab suure nõudluse erinevate tervishoiu- ja hoolekandeteenuste järgi. Kvaliteetset dementsusspetsiifilist ööpäevaringset hooldusteenust pakkuvaid asutusi ja teenuskohti on vähe ning dementsusega inimeste ebakindlus ning hirm tuleviku ees mõjutab äärmiselt negatiivselt nii haigete kui nende lähedaste vaimset tervist ning pere- ja tööelu. </w:t>
      </w:r>
    </w:p>
    <w:p w14:paraId="5AD3C72F"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Dementsusega inimeste turvalisuse tagamine sõltub nii asutuste füüsilisest keskkonnast kui personali pädevusest ja kvalifikatsioonist. Ebapiisava hulga ja -kvalifikatsiooniga personali ning ebasoodsa füüsilise keskkonna tõttu tehakse suure hooldusvajadusega kliendiga seotud otsuseid pigem teenuseosutaja, mitte teenuse saaja huvidest lähtuvalt. </w:t>
      </w:r>
    </w:p>
    <w:p w14:paraId="098D37B6" w14:textId="77777777" w:rsidR="00A020B6" w:rsidRPr="00C820D5" w:rsidRDefault="00A020B6" w:rsidP="00A020B6">
      <w:pPr>
        <w:jc w:val="both"/>
        <w:rPr>
          <w:rFonts w:ascii="Times New Roman" w:hAnsi="Times New Roman" w:cs="Times New Roman"/>
          <w:color w:val="000000"/>
        </w:rPr>
      </w:pPr>
    </w:p>
    <w:p w14:paraId="099EE83C" w14:textId="77777777"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Lahendamist vajavad probleemid</w:t>
      </w:r>
    </w:p>
    <w:p w14:paraId="303FF23B" w14:textId="77777777" w:rsidR="00A020B6" w:rsidRPr="00C820D5" w:rsidRDefault="00A020B6" w:rsidP="00A020B6">
      <w:pPr>
        <w:pStyle w:val="Loendilik"/>
        <w:numPr>
          <w:ilvl w:val="0"/>
          <w:numId w:val="13"/>
        </w:numPr>
        <w:jc w:val="both"/>
        <w:rPr>
          <w:rFonts w:ascii="Times New Roman" w:hAnsi="Times New Roman" w:cs="Times New Roman"/>
          <w:color w:val="000000"/>
        </w:rPr>
      </w:pPr>
      <w:r w:rsidRPr="00C820D5">
        <w:rPr>
          <w:rFonts w:ascii="Times New Roman" w:hAnsi="Times New Roman" w:cs="Times New Roman"/>
          <w:color w:val="000000"/>
        </w:rPr>
        <w:t xml:space="preserve">Vähene valmisolek hoolekandeasutustes teenusekohtade kohandamiseks ning kasinad teadmised ja oskused dementsusega inimeste abistamiseks ja nende eripäradega arvestamiseks. </w:t>
      </w:r>
    </w:p>
    <w:p w14:paraId="203C9043" w14:textId="31467DE8" w:rsidR="00A020B6" w:rsidRPr="00C820D5" w:rsidRDefault="00DA224A" w:rsidP="00A020B6">
      <w:pPr>
        <w:pStyle w:val="Loendilik"/>
        <w:numPr>
          <w:ilvl w:val="0"/>
          <w:numId w:val="13"/>
        </w:numPr>
        <w:jc w:val="both"/>
        <w:rPr>
          <w:rFonts w:ascii="Times New Roman" w:hAnsi="Times New Roman" w:cs="Times New Roman"/>
          <w:color w:val="000000"/>
        </w:rPr>
      </w:pPr>
      <w:r w:rsidRPr="00C820D5">
        <w:rPr>
          <w:noProof/>
        </w:rPr>
        <w:drawing>
          <wp:anchor distT="0" distB="0" distL="114300" distR="114300" simplePos="0" relativeHeight="251677696" behindDoc="1" locked="0" layoutInCell="1" allowOverlap="1" wp14:anchorId="22157BFE" wp14:editId="16180256">
            <wp:simplePos x="0" y="0"/>
            <wp:positionH relativeFrom="column">
              <wp:posOffset>4904509</wp:posOffset>
            </wp:positionH>
            <wp:positionV relativeFrom="paragraph">
              <wp:posOffset>124864</wp:posOffset>
            </wp:positionV>
            <wp:extent cx="2025823" cy="3095482"/>
            <wp:effectExtent l="0" t="0" r="0" b="0"/>
            <wp:wrapNone/>
            <wp:docPr id="11" name="Picture 5" descr="Icon&#10;&#10;Description automatically generated with low confidence">
              <a:extLst xmlns:a="http://schemas.openxmlformats.org/drawingml/2006/main">
                <a:ext uri="{FF2B5EF4-FFF2-40B4-BE49-F238E27FC236}">
                  <a16:creationId xmlns:a16="http://schemas.microsoft.com/office/drawing/2014/main" id="{60E05024-C157-AE9F-FBC9-73EC550A22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Icon&#10;&#10;Description automatically generated with low confidence">
                      <a:extLst>
                        <a:ext uri="{FF2B5EF4-FFF2-40B4-BE49-F238E27FC236}">
                          <a16:creationId xmlns:a16="http://schemas.microsoft.com/office/drawing/2014/main" id="{60E05024-C157-AE9F-FBC9-73EC550A22C9}"/>
                        </a:ext>
                      </a:extLst>
                    </pic:cNvPr>
                    <pic:cNvPicPr>
                      <a:picLocks noChangeAspect="1"/>
                    </pic:cNvPicPr>
                  </pic:nvPicPr>
                  <pic:blipFill rotWithShape="1">
                    <a:blip r:embed="rId17" cstate="print">
                      <a:extLst>
                        <a:ext uri="{28A0092B-C50C-407E-A947-70E740481C1C}">
                          <a14:useLocalDpi xmlns:a14="http://schemas.microsoft.com/office/drawing/2010/main" val="0"/>
                        </a:ext>
                      </a:extLst>
                    </a:blip>
                    <a:srcRect t="4287"/>
                    <a:stretch/>
                  </pic:blipFill>
                  <pic:spPr>
                    <a:xfrm>
                      <a:off x="0" y="0"/>
                      <a:ext cx="2030632" cy="3102830"/>
                    </a:xfrm>
                    <a:prstGeom prst="rect">
                      <a:avLst/>
                    </a:prstGeom>
                    <a:effectLst>
                      <a:softEdge rad="0"/>
                    </a:effectLst>
                  </pic:spPr>
                </pic:pic>
              </a:graphicData>
            </a:graphic>
            <wp14:sizeRelH relativeFrom="page">
              <wp14:pctWidth>0</wp14:pctWidth>
            </wp14:sizeRelH>
            <wp14:sizeRelV relativeFrom="page">
              <wp14:pctHeight>0</wp14:pctHeight>
            </wp14:sizeRelV>
          </wp:anchor>
        </w:drawing>
      </w:r>
      <w:r w:rsidR="00A020B6" w:rsidRPr="00C820D5">
        <w:rPr>
          <w:rFonts w:ascii="Times New Roman" w:hAnsi="Times New Roman" w:cs="Times New Roman"/>
          <w:color w:val="000000"/>
        </w:rPr>
        <w:t xml:space="preserve">Hoolekandeasutustes esineb lubamatute </w:t>
      </w:r>
      <w:proofErr w:type="spellStart"/>
      <w:r w:rsidR="00A020B6" w:rsidRPr="00C820D5">
        <w:rPr>
          <w:rFonts w:ascii="Times New Roman" w:hAnsi="Times New Roman" w:cs="Times New Roman"/>
          <w:color w:val="000000"/>
        </w:rPr>
        <w:t>ohjeldusmeetmete</w:t>
      </w:r>
      <w:proofErr w:type="spellEnd"/>
      <w:r w:rsidR="00A020B6" w:rsidRPr="00C820D5">
        <w:rPr>
          <w:rFonts w:ascii="Times New Roman" w:hAnsi="Times New Roman" w:cs="Times New Roman"/>
          <w:color w:val="000000"/>
        </w:rPr>
        <w:t xml:space="preserve"> kasutamist ning ravimite väärkasutamist. </w:t>
      </w:r>
    </w:p>
    <w:p w14:paraId="4E77111D" w14:textId="4F809CC6" w:rsidR="00A020B6" w:rsidRPr="00C820D5" w:rsidRDefault="00A020B6" w:rsidP="00A020B6">
      <w:pPr>
        <w:pStyle w:val="Loendilik"/>
        <w:numPr>
          <w:ilvl w:val="0"/>
          <w:numId w:val="13"/>
        </w:numPr>
        <w:jc w:val="both"/>
        <w:rPr>
          <w:rFonts w:ascii="Times New Roman" w:hAnsi="Times New Roman" w:cs="Times New Roman"/>
          <w:color w:val="000000"/>
        </w:rPr>
      </w:pPr>
      <w:r w:rsidRPr="00C820D5">
        <w:rPr>
          <w:rFonts w:ascii="Times New Roman" w:hAnsi="Times New Roman" w:cs="Times New Roman"/>
          <w:color w:val="000000"/>
        </w:rPr>
        <w:t>Tervishoiu- ja hoolekandeasutustes kasutatakse ebapiisaval määral (uudseid) tehnoloogilisi lahendusi, mis aitaksid personalil dementsusega inimese turvalisust, igapäevast toimetulekut ja heaolu toetada.</w:t>
      </w:r>
    </w:p>
    <w:p w14:paraId="48D856E8" w14:textId="104FFFEB" w:rsidR="00A020B6" w:rsidRPr="00C820D5" w:rsidRDefault="00A020B6" w:rsidP="00A020B6">
      <w:pPr>
        <w:pStyle w:val="Loendilik"/>
        <w:numPr>
          <w:ilvl w:val="0"/>
          <w:numId w:val="13"/>
        </w:numPr>
        <w:jc w:val="both"/>
        <w:rPr>
          <w:rFonts w:ascii="Times New Roman" w:hAnsi="Times New Roman" w:cs="Times New Roman"/>
          <w:color w:val="000000"/>
        </w:rPr>
      </w:pPr>
      <w:r w:rsidRPr="00C820D5">
        <w:rPr>
          <w:rFonts w:ascii="Times New Roman" w:hAnsi="Times New Roman" w:cs="Times New Roman"/>
          <w:color w:val="000000"/>
        </w:rPr>
        <w:t xml:space="preserve">Dementsusesõbraliku asutuse märgist on taotlenud vähesed asutused, </w:t>
      </w:r>
      <w:r w:rsidR="00BA62D7">
        <w:rPr>
          <w:rFonts w:ascii="Times New Roman" w:hAnsi="Times New Roman" w:cs="Times New Roman"/>
          <w:color w:val="000000"/>
        </w:rPr>
        <w:t xml:space="preserve">samuti </w:t>
      </w:r>
      <w:r w:rsidRPr="00C820D5">
        <w:rPr>
          <w:rFonts w:ascii="Times New Roman" w:hAnsi="Times New Roman" w:cs="Times New Roman"/>
          <w:color w:val="000000"/>
        </w:rPr>
        <w:t>pakutavate teenuste sisu ei ole sageli dementsussõbralik.</w:t>
      </w:r>
      <w:r w:rsidR="00694898">
        <w:rPr>
          <w:rFonts w:ascii="Times New Roman" w:hAnsi="Times New Roman" w:cs="Times New Roman"/>
          <w:color w:val="000000"/>
        </w:rPr>
        <w:t xml:space="preserve"> </w:t>
      </w:r>
      <w:r w:rsidR="006777B4">
        <w:rPr>
          <w:rFonts w:ascii="Times New Roman" w:hAnsi="Times New Roman" w:cs="Times New Roman"/>
          <w:color w:val="000000"/>
        </w:rPr>
        <w:t>Vastavalt küsitlusele on ca 70% meie hooldusasutuste klientidest dementsussündroomiga, seega dementsussõbralikuks peab olema kohandatud iga asutus. Paremini saab seda tulemust saavutada läbi ekspertnõustamise teenuse</w:t>
      </w:r>
      <w:r w:rsidR="00C638E2">
        <w:rPr>
          <w:rFonts w:ascii="Times New Roman" w:hAnsi="Times New Roman" w:cs="Times New Roman"/>
          <w:color w:val="000000"/>
        </w:rPr>
        <w:t>, seetõttu alates 2025</w:t>
      </w:r>
      <w:r w:rsidR="00E32B84">
        <w:rPr>
          <w:rFonts w:ascii="Times New Roman" w:hAnsi="Times New Roman" w:cs="Times New Roman"/>
          <w:color w:val="000000"/>
        </w:rPr>
        <w:t xml:space="preserve">. aastast DKK panustab enam ekspertnõustamise teenuse arendamisele ja lõpetab dementsussõbraliku </w:t>
      </w:r>
      <w:r w:rsidR="00A06C8A">
        <w:rPr>
          <w:rFonts w:ascii="Times New Roman" w:hAnsi="Times New Roman" w:cs="Times New Roman"/>
          <w:color w:val="000000"/>
        </w:rPr>
        <w:t xml:space="preserve">asutuse märgise väljastamise hoolekandeasutustele. </w:t>
      </w:r>
    </w:p>
    <w:p w14:paraId="2E8AE629" w14:textId="77777777" w:rsidR="00A020B6" w:rsidRPr="00C820D5" w:rsidRDefault="00A020B6" w:rsidP="00A020B6">
      <w:pPr>
        <w:jc w:val="both"/>
        <w:rPr>
          <w:rFonts w:ascii="Times New Roman" w:hAnsi="Times New Roman" w:cs="Times New Roman"/>
          <w:color w:val="000000"/>
        </w:rPr>
      </w:pPr>
    </w:p>
    <w:p w14:paraId="21AC919B" w14:textId="305F8836" w:rsidR="00A020B6" w:rsidRPr="00C820D5" w:rsidRDefault="00A020B6" w:rsidP="00A020B6">
      <w:pPr>
        <w:jc w:val="both"/>
        <w:rPr>
          <w:rFonts w:ascii="Times New Roman" w:hAnsi="Times New Roman" w:cs="Times New Roman"/>
          <w:b/>
          <w:bCs/>
          <w:color w:val="000000"/>
        </w:rPr>
      </w:pPr>
      <w:r w:rsidRPr="00C820D5">
        <w:rPr>
          <w:rFonts w:ascii="Times New Roman" w:hAnsi="Times New Roman" w:cs="Times New Roman"/>
          <w:b/>
          <w:bCs/>
          <w:color w:val="000000"/>
        </w:rPr>
        <w:t>Kavandatud tegevused</w:t>
      </w:r>
    </w:p>
    <w:p w14:paraId="745AB18F" w14:textId="405CF81F" w:rsidR="00A020B6" w:rsidRPr="00C820D5" w:rsidRDefault="00A020B6" w:rsidP="00A020B6">
      <w:pPr>
        <w:pStyle w:val="Loendilik"/>
        <w:numPr>
          <w:ilvl w:val="0"/>
          <w:numId w:val="14"/>
        </w:numPr>
        <w:jc w:val="both"/>
        <w:rPr>
          <w:rFonts w:ascii="Times New Roman" w:hAnsi="Times New Roman" w:cs="Times New Roman"/>
          <w:color w:val="000000"/>
        </w:rPr>
      </w:pPr>
      <w:r w:rsidRPr="00C820D5">
        <w:rPr>
          <w:rFonts w:ascii="Times New Roman" w:hAnsi="Times New Roman" w:cs="Times New Roman"/>
          <w:color w:val="000000"/>
        </w:rPr>
        <w:t>Toetada hoolekandeasutuste keskkonna kohandami</w:t>
      </w:r>
      <w:r w:rsidR="008E0B37">
        <w:rPr>
          <w:rFonts w:ascii="Times New Roman" w:hAnsi="Times New Roman" w:cs="Times New Roman"/>
          <w:color w:val="000000"/>
        </w:rPr>
        <w:t>st</w:t>
      </w:r>
      <w:r w:rsidRPr="00C820D5">
        <w:rPr>
          <w:rFonts w:ascii="Times New Roman" w:hAnsi="Times New Roman" w:cs="Times New Roman"/>
          <w:color w:val="000000"/>
        </w:rPr>
        <w:t xml:space="preserve"> dementsusesõbralikuks.</w:t>
      </w:r>
    </w:p>
    <w:p w14:paraId="565ABB60" w14:textId="28C539C8" w:rsidR="00A020B6" w:rsidRPr="00C820D5" w:rsidRDefault="00A020B6" w:rsidP="00A020B6">
      <w:pPr>
        <w:pStyle w:val="Loendilik"/>
        <w:numPr>
          <w:ilvl w:val="0"/>
          <w:numId w:val="14"/>
        </w:numPr>
        <w:jc w:val="both"/>
        <w:rPr>
          <w:rFonts w:ascii="Times New Roman" w:hAnsi="Times New Roman" w:cs="Times New Roman"/>
        </w:rPr>
      </w:pPr>
      <w:r w:rsidRPr="00C820D5">
        <w:rPr>
          <w:rFonts w:ascii="Times New Roman" w:hAnsi="Times New Roman" w:cs="Times New Roman"/>
          <w:color w:val="000000"/>
        </w:rPr>
        <w:t>Pakkuda keeruliste kliendijuhtumite puhul</w:t>
      </w:r>
      <w:r w:rsidRPr="00C820D5">
        <w:rPr>
          <w:rFonts w:ascii="Times New Roman" w:hAnsi="Times New Roman" w:cs="Times New Roman"/>
        </w:rPr>
        <w:t xml:space="preserve"> </w:t>
      </w:r>
      <w:r w:rsidRPr="00C820D5">
        <w:rPr>
          <w:rFonts w:ascii="Times New Roman" w:hAnsi="Times New Roman" w:cs="Times New Roman"/>
          <w:color w:val="000000"/>
        </w:rPr>
        <w:t>hoolekandeasutustele ja kohalikele omavalitsustele ekspertnõustamist.</w:t>
      </w:r>
      <w:r w:rsidR="00DA224A" w:rsidRPr="00C820D5">
        <w:rPr>
          <w:noProof/>
        </w:rPr>
        <w:t xml:space="preserve"> </w:t>
      </w:r>
    </w:p>
    <w:p w14:paraId="71D33899" w14:textId="18B898DF" w:rsidR="00A020B6" w:rsidRPr="00C820D5" w:rsidRDefault="00A020B6" w:rsidP="00A020B6">
      <w:pPr>
        <w:pStyle w:val="Loendilik"/>
        <w:numPr>
          <w:ilvl w:val="0"/>
          <w:numId w:val="14"/>
        </w:numPr>
        <w:jc w:val="both"/>
        <w:rPr>
          <w:rFonts w:ascii="Times New Roman" w:hAnsi="Times New Roman" w:cs="Times New Roman"/>
        </w:rPr>
      </w:pPr>
      <w:r w:rsidRPr="00C820D5">
        <w:rPr>
          <w:rFonts w:ascii="Times New Roman" w:hAnsi="Times New Roman" w:cs="Times New Roman"/>
          <w:color w:val="000000"/>
        </w:rPr>
        <w:t>Korraldada koolitusi hoolekandetöötajatele</w:t>
      </w:r>
      <w:r w:rsidR="00A06C8A">
        <w:rPr>
          <w:rFonts w:ascii="Times New Roman" w:hAnsi="Times New Roman" w:cs="Times New Roman"/>
          <w:color w:val="000000"/>
        </w:rPr>
        <w:t xml:space="preserve"> </w:t>
      </w:r>
      <w:r w:rsidRPr="00C820D5">
        <w:rPr>
          <w:rFonts w:ascii="Times New Roman" w:hAnsi="Times New Roman" w:cs="Times New Roman"/>
          <w:color w:val="000000"/>
        </w:rPr>
        <w:t xml:space="preserve">ja õppekäike </w:t>
      </w:r>
      <w:r w:rsidR="00A06C8A">
        <w:rPr>
          <w:rFonts w:ascii="Times New Roman" w:hAnsi="Times New Roman" w:cs="Times New Roman"/>
          <w:color w:val="000000"/>
        </w:rPr>
        <w:t>erinevatess</w:t>
      </w:r>
      <w:r w:rsidR="007E500F">
        <w:rPr>
          <w:rFonts w:ascii="Times New Roman" w:hAnsi="Times New Roman" w:cs="Times New Roman"/>
          <w:color w:val="000000"/>
        </w:rPr>
        <w:t xml:space="preserve">e </w:t>
      </w:r>
      <w:r w:rsidRPr="00C820D5">
        <w:rPr>
          <w:rFonts w:ascii="Times New Roman" w:hAnsi="Times New Roman" w:cs="Times New Roman"/>
          <w:color w:val="000000"/>
        </w:rPr>
        <w:t xml:space="preserve">asutustesse. </w:t>
      </w:r>
    </w:p>
    <w:p w14:paraId="4F2F46E8" w14:textId="77777777" w:rsidR="00A020B6" w:rsidRPr="00C820D5" w:rsidRDefault="00A020B6" w:rsidP="00A020B6">
      <w:pPr>
        <w:pStyle w:val="Loendilik"/>
        <w:numPr>
          <w:ilvl w:val="0"/>
          <w:numId w:val="14"/>
        </w:numPr>
        <w:jc w:val="both"/>
        <w:rPr>
          <w:rFonts w:ascii="Times New Roman" w:hAnsi="Times New Roman" w:cs="Times New Roman"/>
          <w:color w:val="000000"/>
        </w:rPr>
      </w:pPr>
      <w:r w:rsidRPr="00C820D5">
        <w:rPr>
          <w:rFonts w:ascii="Times New Roman" w:hAnsi="Times New Roman" w:cs="Times New Roman"/>
          <w:color w:val="000000"/>
        </w:rPr>
        <w:t xml:space="preserve">Luua  ja laiendada </w:t>
      </w:r>
      <w:proofErr w:type="spellStart"/>
      <w:r w:rsidRPr="00C820D5">
        <w:rPr>
          <w:rFonts w:ascii="Times New Roman" w:hAnsi="Times New Roman" w:cs="Times New Roman"/>
          <w:color w:val="000000"/>
        </w:rPr>
        <w:t>e-õppevõimalusi</w:t>
      </w:r>
      <w:proofErr w:type="spellEnd"/>
      <w:r w:rsidRPr="00C820D5">
        <w:rPr>
          <w:rFonts w:ascii="Times New Roman" w:hAnsi="Times New Roman" w:cs="Times New Roman"/>
          <w:color w:val="000000"/>
        </w:rPr>
        <w:t xml:space="preserve"> kutseõppes ning täiendada koostöös partneritega õppe- ja koolituskavasid, töötada välja ja lisada õppetöö käigus praktikaprogrammidesse dementsuse spetsiifikat käsitlevad eesmärgid,</w:t>
      </w:r>
    </w:p>
    <w:p w14:paraId="5C94B0CA" w14:textId="77777777" w:rsidR="00A020B6" w:rsidRPr="00C820D5" w:rsidRDefault="00A020B6" w:rsidP="00A020B6">
      <w:pPr>
        <w:pStyle w:val="Loendilik"/>
        <w:numPr>
          <w:ilvl w:val="0"/>
          <w:numId w:val="14"/>
        </w:numPr>
        <w:jc w:val="both"/>
        <w:rPr>
          <w:rFonts w:ascii="Times New Roman" w:hAnsi="Times New Roman" w:cs="Times New Roman"/>
          <w:color w:val="000000"/>
        </w:rPr>
      </w:pPr>
      <w:r w:rsidRPr="00C820D5">
        <w:rPr>
          <w:rFonts w:ascii="Times New Roman" w:hAnsi="Times New Roman" w:cs="Times New Roman"/>
          <w:color w:val="000000"/>
        </w:rPr>
        <w:t>Tutvustada uudseid  hooldusvahendeid, meetodeid ja sekkumisteraapiaid, toetada nende kasutuselevõttu hoolekande- ja tervishoiuasutustes.</w:t>
      </w:r>
    </w:p>
    <w:p w14:paraId="4F4F2759" w14:textId="551E7A53" w:rsidR="00A020B6" w:rsidRPr="00C820D5" w:rsidRDefault="003D4AD2" w:rsidP="00A020B6">
      <w:pPr>
        <w:pStyle w:val="Loendilik"/>
        <w:numPr>
          <w:ilvl w:val="0"/>
          <w:numId w:val="14"/>
        </w:numPr>
        <w:jc w:val="both"/>
        <w:rPr>
          <w:rFonts w:ascii="Times New Roman" w:hAnsi="Times New Roman" w:cs="Times New Roman"/>
          <w:color w:val="000000"/>
        </w:rPr>
      </w:pPr>
      <w:r>
        <w:rPr>
          <w:rFonts w:ascii="Times New Roman" w:hAnsi="Times New Roman" w:cs="Times New Roman"/>
          <w:color w:val="000000"/>
        </w:rPr>
        <w:t>Kodulehel dementsus.ee tuua välja de</w:t>
      </w:r>
      <w:r w:rsidR="00A020B6" w:rsidRPr="00C820D5">
        <w:rPr>
          <w:rFonts w:ascii="Times New Roman" w:hAnsi="Times New Roman" w:cs="Times New Roman"/>
          <w:color w:val="000000"/>
        </w:rPr>
        <w:t xml:space="preserve">mentsusesõbraliku hoolekandeasutuse </w:t>
      </w:r>
      <w:r>
        <w:rPr>
          <w:rFonts w:ascii="Times New Roman" w:hAnsi="Times New Roman" w:cs="Times New Roman"/>
          <w:color w:val="000000"/>
        </w:rPr>
        <w:t>tunnusjooned</w:t>
      </w:r>
      <w:r w:rsidR="00D95399">
        <w:rPr>
          <w:rFonts w:ascii="Times New Roman" w:hAnsi="Times New Roman" w:cs="Times New Roman"/>
          <w:color w:val="000000"/>
        </w:rPr>
        <w:t xml:space="preserve"> ja suunised, kuidas selles suunas liikuda. Pakkuda </w:t>
      </w:r>
      <w:r w:rsidR="00C1261B">
        <w:rPr>
          <w:rFonts w:ascii="Times New Roman" w:hAnsi="Times New Roman" w:cs="Times New Roman"/>
          <w:color w:val="000000"/>
        </w:rPr>
        <w:t>eesmärkide saavutamiseks asutustele ekspertnõustamist erinevate spetsialistidega ja vajadusel</w:t>
      </w:r>
      <w:r w:rsidR="00A020B6" w:rsidRPr="00C820D5">
        <w:rPr>
          <w:rFonts w:ascii="Times New Roman" w:hAnsi="Times New Roman" w:cs="Times New Roman"/>
          <w:color w:val="000000"/>
        </w:rPr>
        <w:t xml:space="preserve"> mentorlustuge.</w:t>
      </w:r>
    </w:p>
    <w:p w14:paraId="2AA565BD" w14:textId="77777777" w:rsidR="00A020B6" w:rsidRPr="00C820D5" w:rsidRDefault="00A020B6" w:rsidP="00A020B6">
      <w:pPr>
        <w:jc w:val="both"/>
        <w:rPr>
          <w:rFonts w:ascii="Times New Roman" w:hAnsi="Times New Roman" w:cs="Times New Roman"/>
          <w:color w:val="000000"/>
        </w:rPr>
      </w:pPr>
    </w:p>
    <w:p w14:paraId="263CC66C" w14:textId="77777777"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Oodatud tulemused</w:t>
      </w:r>
    </w:p>
    <w:p w14:paraId="0494F102"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Dementsusega inimeste ja nende lähedaste jaoks on teenuste kättesaadavus paranenud. </w:t>
      </w:r>
      <w:r w:rsidRPr="00C820D5">
        <w:rPr>
          <w:rFonts w:ascii="Times New Roman" w:hAnsi="Times New Roman" w:cs="Times New Roman"/>
          <w:b/>
          <w:bCs/>
          <w:color w:val="000000"/>
        </w:rPr>
        <w:t xml:space="preserve"> </w:t>
      </w:r>
      <w:r w:rsidRPr="00C820D5">
        <w:rPr>
          <w:rFonts w:ascii="Times New Roman" w:hAnsi="Times New Roman" w:cs="Times New Roman"/>
          <w:color w:val="000000"/>
        </w:rPr>
        <w:t xml:space="preserve">Hoolekandeasutuste teenused arvestavad dementsuse eripära, keskkond on kohandatud vastavaks dementsusega inimese vajadustele. Asutustele on tagatud ekspertnõustamine. </w:t>
      </w:r>
    </w:p>
    <w:p w14:paraId="60EE900C"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Hoolekandeasutuste personal on koolitatud ja pädev tegelema ka keeruliste kliendijuhtumistega, osates kasutada sobivaid käitumis- ja suhtlemismeetodeid. Teenuse kvaliteedinäitajad on paranenud ning klientide ja nende lähedaste rahulolu suurenenud.</w:t>
      </w:r>
    </w:p>
    <w:p w14:paraId="3B1910A6" w14:textId="351E047E" w:rsidR="00A020B6" w:rsidRPr="00C820D5" w:rsidRDefault="00A020B6" w:rsidP="00A020B6">
      <w:pPr>
        <w:jc w:val="both"/>
        <w:rPr>
          <w:rFonts w:ascii="Times New Roman" w:hAnsi="Times New Roman" w:cs="Times New Roman"/>
          <w:b/>
          <w:bCs/>
          <w:color w:val="000000"/>
        </w:rPr>
      </w:pPr>
      <w:r w:rsidRPr="00C820D5">
        <w:rPr>
          <w:rFonts w:ascii="Times New Roman" w:hAnsi="Times New Roman" w:cs="Times New Roman"/>
          <w:color w:val="000000"/>
        </w:rPr>
        <w:t xml:space="preserve">Dementsusesõbraliku asutuse kriteeriumid on täiendatud, </w:t>
      </w:r>
      <w:r w:rsidR="00B8784F">
        <w:rPr>
          <w:rFonts w:ascii="Times New Roman" w:hAnsi="Times New Roman" w:cs="Times New Roman"/>
          <w:color w:val="000000"/>
        </w:rPr>
        <w:t xml:space="preserve">DKK kodulehel </w:t>
      </w:r>
      <w:r w:rsidRPr="00C820D5">
        <w:rPr>
          <w:rFonts w:ascii="Times New Roman" w:hAnsi="Times New Roman" w:cs="Times New Roman"/>
          <w:color w:val="000000"/>
        </w:rPr>
        <w:t>k</w:t>
      </w:r>
      <w:r w:rsidR="001452A1">
        <w:rPr>
          <w:rFonts w:ascii="Times New Roman" w:hAnsi="Times New Roman" w:cs="Times New Roman"/>
          <w:color w:val="000000"/>
        </w:rPr>
        <w:t xml:space="preserve">ättesaadavad </w:t>
      </w:r>
      <w:r w:rsidR="00B8784F">
        <w:rPr>
          <w:rFonts w:ascii="Times New Roman" w:hAnsi="Times New Roman" w:cs="Times New Roman"/>
          <w:color w:val="000000"/>
        </w:rPr>
        <w:t xml:space="preserve">ning </w:t>
      </w:r>
      <w:r w:rsidRPr="00C820D5">
        <w:rPr>
          <w:rFonts w:ascii="Times New Roman" w:hAnsi="Times New Roman" w:cs="Times New Roman"/>
          <w:color w:val="000000"/>
        </w:rPr>
        <w:t xml:space="preserve">aitavad </w:t>
      </w:r>
      <w:r w:rsidR="001452A1">
        <w:rPr>
          <w:rFonts w:ascii="Times New Roman" w:hAnsi="Times New Roman" w:cs="Times New Roman"/>
          <w:color w:val="000000"/>
        </w:rPr>
        <w:t xml:space="preserve">asutustel </w:t>
      </w:r>
      <w:r w:rsidRPr="00C820D5">
        <w:rPr>
          <w:rFonts w:ascii="Times New Roman" w:hAnsi="Times New Roman" w:cs="Times New Roman"/>
          <w:color w:val="000000"/>
        </w:rPr>
        <w:t>tagada teenuste kvaliteeti.</w:t>
      </w:r>
    </w:p>
    <w:p w14:paraId="4BA0868C" w14:textId="77777777" w:rsidR="00A020B6" w:rsidRPr="00C820D5" w:rsidRDefault="00A020B6" w:rsidP="00A020B6">
      <w:pPr>
        <w:rPr>
          <w:rFonts w:ascii="Times New Roman" w:hAnsi="Times New Roman" w:cs="Times New Roman"/>
          <w:b/>
          <w:bCs/>
          <w:color w:val="000000"/>
        </w:rPr>
      </w:pPr>
    </w:p>
    <w:p w14:paraId="68568552" w14:textId="51C464FE"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Mõõdikud ja sihttasemed 202</w:t>
      </w:r>
      <w:r w:rsidR="00007B49" w:rsidRPr="00C820D5">
        <w:rPr>
          <w:rFonts w:ascii="Times New Roman" w:hAnsi="Times New Roman" w:cs="Times New Roman"/>
          <w:b/>
          <w:bCs/>
          <w:color w:val="000000"/>
        </w:rPr>
        <w:t>7</w:t>
      </w:r>
    </w:p>
    <w:p w14:paraId="5A457A2C" w14:textId="1AEAA1F1"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Eesti hooldekodud on </w:t>
      </w:r>
      <w:r w:rsidR="000A2E3A">
        <w:rPr>
          <w:rFonts w:ascii="Times New Roman" w:hAnsi="Times New Roman" w:cs="Times New Roman"/>
          <w:color w:val="000000"/>
        </w:rPr>
        <w:t xml:space="preserve">rohkem </w:t>
      </w:r>
      <w:r w:rsidRPr="00C820D5">
        <w:rPr>
          <w:rFonts w:ascii="Times New Roman" w:hAnsi="Times New Roman" w:cs="Times New Roman"/>
          <w:color w:val="000000"/>
        </w:rPr>
        <w:t>kohandanud kesk</w:t>
      </w:r>
      <w:r w:rsidR="004C7ABC">
        <w:rPr>
          <w:rFonts w:ascii="Times New Roman" w:hAnsi="Times New Roman" w:cs="Times New Roman"/>
          <w:color w:val="000000"/>
        </w:rPr>
        <w:t>k</w:t>
      </w:r>
      <w:r w:rsidRPr="00C820D5">
        <w:rPr>
          <w:rFonts w:ascii="Times New Roman" w:hAnsi="Times New Roman" w:cs="Times New Roman"/>
          <w:color w:val="000000"/>
        </w:rPr>
        <w:t xml:space="preserve">onna dementsusega inimestele sobivaks. </w:t>
      </w:r>
    </w:p>
    <w:p w14:paraId="366CCC97" w14:textId="302DBC31"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Hoolekandeasutuste teadlikkus ja oskused </w:t>
      </w:r>
      <w:r w:rsidR="000A2E3A">
        <w:rPr>
          <w:rFonts w:ascii="Times New Roman" w:hAnsi="Times New Roman" w:cs="Times New Roman"/>
          <w:color w:val="000000"/>
        </w:rPr>
        <w:t xml:space="preserve">on </w:t>
      </w:r>
      <w:r w:rsidRPr="00C820D5">
        <w:rPr>
          <w:rFonts w:ascii="Times New Roman" w:hAnsi="Times New Roman" w:cs="Times New Roman"/>
          <w:color w:val="000000"/>
        </w:rPr>
        <w:t xml:space="preserve">piisavad dementsusega inimestele kvaliteetse hoolduse pakkumiseks. Hoolekandeasutuste töötajad täiendavad oskusi pidevalt, igal aastal on koolitustel osalenud vähemalt 200 inimest. </w:t>
      </w:r>
    </w:p>
    <w:p w14:paraId="6B4F8DC0" w14:textId="77777777" w:rsidR="00610C3D"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Kutse- ja kõrgkoolide koolituskavad on asjakohased, praktika käigus omandavad õppijad lisateadmised dementsusega inimese eripärast. </w:t>
      </w:r>
    </w:p>
    <w:p w14:paraId="06F19832" w14:textId="28E16E41"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Loodud on </w:t>
      </w:r>
      <w:proofErr w:type="spellStart"/>
      <w:r w:rsidRPr="00C820D5">
        <w:rPr>
          <w:rFonts w:ascii="Times New Roman" w:hAnsi="Times New Roman" w:cs="Times New Roman"/>
          <w:color w:val="000000"/>
        </w:rPr>
        <w:t>e-õppematerjalid</w:t>
      </w:r>
      <w:proofErr w:type="spellEnd"/>
      <w:r w:rsidRPr="00C820D5">
        <w:rPr>
          <w:rFonts w:ascii="Times New Roman" w:hAnsi="Times New Roman" w:cs="Times New Roman"/>
          <w:color w:val="000000"/>
        </w:rPr>
        <w:t xml:space="preserve"> hooldustöötajatele ja </w:t>
      </w:r>
      <w:proofErr w:type="spellStart"/>
      <w:r w:rsidRPr="00C820D5">
        <w:rPr>
          <w:rFonts w:ascii="Times New Roman" w:hAnsi="Times New Roman" w:cs="Times New Roman"/>
          <w:color w:val="000000"/>
        </w:rPr>
        <w:t>omastehooldajatele</w:t>
      </w:r>
      <w:proofErr w:type="spellEnd"/>
      <w:r w:rsidRPr="00C820D5">
        <w:rPr>
          <w:rFonts w:ascii="Times New Roman" w:hAnsi="Times New Roman" w:cs="Times New Roman"/>
          <w:color w:val="000000"/>
        </w:rPr>
        <w:t>.</w:t>
      </w:r>
    </w:p>
    <w:p w14:paraId="2C138E72" w14:textId="77777777" w:rsidR="00A020B6" w:rsidRPr="00C820D5" w:rsidRDefault="00A020B6" w:rsidP="00A020B6">
      <w:pPr>
        <w:rPr>
          <w:rFonts w:ascii="Times New Roman" w:hAnsi="Times New Roman" w:cs="Times New Roman"/>
          <w:b/>
          <w:bCs/>
          <w:color w:val="000000"/>
        </w:rPr>
      </w:pPr>
    </w:p>
    <w:p w14:paraId="054C8136" w14:textId="77777777"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Partnerid</w:t>
      </w:r>
    </w:p>
    <w:p w14:paraId="6AEED3D0" w14:textId="51D4438A" w:rsidR="00A020B6" w:rsidRPr="00C820D5" w:rsidRDefault="00300461" w:rsidP="00A020B6">
      <w:pPr>
        <w:jc w:val="both"/>
        <w:rPr>
          <w:rFonts w:ascii="Times New Roman" w:hAnsi="Times New Roman" w:cs="Times New Roman"/>
          <w:color w:val="000000"/>
        </w:rPr>
      </w:pPr>
      <w:r w:rsidRPr="00C820D5">
        <w:rPr>
          <w:noProof/>
        </w:rPr>
        <w:drawing>
          <wp:anchor distT="0" distB="0" distL="114300" distR="114300" simplePos="0" relativeHeight="251667456" behindDoc="1" locked="0" layoutInCell="1" allowOverlap="1" wp14:anchorId="1A4F6F49" wp14:editId="441356EA">
            <wp:simplePos x="0" y="0"/>
            <wp:positionH relativeFrom="column">
              <wp:posOffset>4267200</wp:posOffset>
            </wp:positionH>
            <wp:positionV relativeFrom="paragraph">
              <wp:posOffset>382328</wp:posOffset>
            </wp:positionV>
            <wp:extent cx="2392589" cy="3621462"/>
            <wp:effectExtent l="0" t="0" r="8255" b="0"/>
            <wp:wrapNone/>
            <wp:docPr id="5" name="Picture 5" descr="Icon&#10;&#10;Description automatically generated with low confidence">
              <a:extLst xmlns:a="http://schemas.openxmlformats.org/drawingml/2006/main">
                <a:ext uri="{FF2B5EF4-FFF2-40B4-BE49-F238E27FC236}">
                  <a16:creationId xmlns:a16="http://schemas.microsoft.com/office/drawing/2014/main" id="{60E05024-C157-AE9F-FBC9-73EC550A22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Icon&#10;&#10;Description automatically generated with low confidence">
                      <a:extLst>
                        <a:ext uri="{FF2B5EF4-FFF2-40B4-BE49-F238E27FC236}">
                          <a16:creationId xmlns:a16="http://schemas.microsoft.com/office/drawing/2014/main" id="{60E05024-C157-AE9F-FBC9-73EC550A22C9}"/>
                        </a:ext>
                      </a:extLst>
                    </pic:cNvPr>
                    <pic:cNvPicPr>
                      <a:picLocks noChangeAspect="1"/>
                    </pic:cNvPicPr>
                  </pic:nvPicPr>
                  <pic:blipFill rotWithShape="1">
                    <a:blip r:embed="rId13" cstate="print">
                      <a:extLst>
                        <a:ext uri="{28A0092B-C50C-407E-A947-70E740481C1C}">
                          <a14:useLocalDpi xmlns:a14="http://schemas.microsoft.com/office/drawing/2010/main" val="0"/>
                        </a:ext>
                      </a:extLst>
                    </a:blip>
                    <a:srcRect t="4287"/>
                    <a:stretch/>
                  </pic:blipFill>
                  <pic:spPr>
                    <a:xfrm>
                      <a:off x="0" y="0"/>
                      <a:ext cx="2413819" cy="3653596"/>
                    </a:xfrm>
                    <a:prstGeom prst="rect">
                      <a:avLst/>
                    </a:prstGeom>
                    <a:effectLst>
                      <a:softEdge rad="0"/>
                    </a:effectLst>
                  </pic:spPr>
                </pic:pic>
              </a:graphicData>
            </a:graphic>
            <wp14:sizeRelH relativeFrom="page">
              <wp14:pctWidth>0</wp14:pctWidth>
            </wp14:sizeRelH>
            <wp14:sizeRelV relativeFrom="page">
              <wp14:pctHeight>0</wp14:pctHeight>
            </wp14:sizeRelV>
          </wp:anchor>
        </w:drawing>
      </w:r>
      <w:r w:rsidR="001E3050">
        <w:rPr>
          <w:rFonts w:ascii="Times New Roman" w:hAnsi="Times New Roman" w:cs="Times New Roman"/>
          <w:color w:val="000000"/>
        </w:rPr>
        <w:t>T</w:t>
      </w:r>
      <w:r w:rsidR="00A020B6" w:rsidRPr="00C820D5">
        <w:rPr>
          <w:rFonts w:ascii="Times New Roman" w:hAnsi="Times New Roman" w:cs="Times New Roman"/>
          <w:color w:val="000000"/>
        </w:rPr>
        <w:t>ervishoiuasutused, hoolekandeasutused</w:t>
      </w:r>
      <w:r w:rsidR="001E3050">
        <w:rPr>
          <w:rFonts w:ascii="Times New Roman" w:hAnsi="Times New Roman" w:cs="Times New Roman"/>
          <w:color w:val="000000"/>
        </w:rPr>
        <w:t xml:space="preserve">, </w:t>
      </w:r>
      <w:proofErr w:type="spellStart"/>
      <w:r w:rsidR="001E3050">
        <w:rPr>
          <w:rFonts w:ascii="Times New Roman" w:hAnsi="Times New Roman" w:cs="Times New Roman"/>
          <w:color w:val="000000"/>
        </w:rPr>
        <w:t>KOV-id</w:t>
      </w:r>
      <w:proofErr w:type="spellEnd"/>
      <w:r w:rsidR="001E3050">
        <w:rPr>
          <w:rFonts w:ascii="Times New Roman" w:hAnsi="Times New Roman" w:cs="Times New Roman"/>
          <w:color w:val="000000"/>
        </w:rPr>
        <w:t xml:space="preserve">, </w:t>
      </w:r>
      <w:r w:rsidR="00961A14">
        <w:rPr>
          <w:rFonts w:ascii="Times New Roman" w:hAnsi="Times New Roman" w:cs="Times New Roman"/>
          <w:color w:val="000000"/>
        </w:rPr>
        <w:t>kutse- ja kõrgkoolid.</w:t>
      </w:r>
    </w:p>
    <w:p w14:paraId="6740B2EB" w14:textId="77777777" w:rsidR="00A020B6" w:rsidRPr="00C820D5" w:rsidRDefault="00A020B6" w:rsidP="001F36FB">
      <w:pPr>
        <w:pStyle w:val="Pealkiri1"/>
        <w:pageBreakBefore/>
        <w:rPr>
          <w:rFonts w:ascii="Times New Roman" w:hAnsi="Times New Roman" w:cs="Times New Roman"/>
        </w:rPr>
      </w:pPr>
      <w:r w:rsidRPr="00C820D5">
        <w:rPr>
          <w:rFonts w:ascii="Times New Roman" w:hAnsi="Times New Roman" w:cs="Times New Roman"/>
        </w:rPr>
        <w:t>Tegevus 3. Dementsusesõbraliku ühiskonna loomine</w:t>
      </w:r>
    </w:p>
    <w:p w14:paraId="66287EDC" w14:textId="77777777" w:rsidR="00244181" w:rsidRPr="00C820D5" w:rsidRDefault="00244181" w:rsidP="00A020B6">
      <w:pPr>
        <w:jc w:val="both"/>
        <w:rPr>
          <w:rFonts w:ascii="Times New Roman" w:hAnsi="Times New Roman" w:cs="Times New Roman"/>
          <w:b/>
          <w:bCs/>
          <w:color w:val="2F5496" w:themeColor="accent1" w:themeShade="BF"/>
        </w:rPr>
      </w:pPr>
    </w:p>
    <w:p w14:paraId="381CD1FD" w14:textId="4DB9A62A" w:rsidR="00A020B6" w:rsidRPr="00C820D5" w:rsidRDefault="00A020B6" w:rsidP="00A020B6">
      <w:pPr>
        <w:jc w:val="both"/>
        <w:rPr>
          <w:rFonts w:ascii="Times New Roman" w:hAnsi="Times New Roman" w:cs="Times New Roman"/>
          <w:b/>
          <w:bCs/>
          <w:color w:val="2F5496" w:themeColor="accent1" w:themeShade="BF"/>
        </w:rPr>
      </w:pPr>
      <w:r w:rsidRPr="00C820D5">
        <w:rPr>
          <w:rFonts w:ascii="Times New Roman" w:hAnsi="Times New Roman" w:cs="Times New Roman"/>
          <w:b/>
          <w:bCs/>
          <w:color w:val="2F5496" w:themeColor="accent1" w:themeShade="BF"/>
        </w:rPr>
        <w:t>Eesmärk: Eesti ühiskond on teadlik dementsuse eripärast ning asjakohastel institutsioonidel on oskused arvestada dementsusega vajadustega avaliku ruumi kujundamisel ja teenuste osutamisel. Toimib tugev huvikaitse dementsusega inimeste ja nende lähedaste õiguste tagamisel.</w:t>
      </w:r>
    </w:p>
    <w:p w14:paraId="44B0B0F9" w14:textId="77777777" w:rsidR="00A020B6" w:rsidRPr="00C820D5" w:rsidRDefault="00A020B6" w:rsidP="00A020B6">
      <w:pPr>
        <w:jc w:val="both"/>
        <w:rPr>
          <w:rFonts w:ascii="Times New Roman" w:hAnsi="Times New Roman" w:cs="Times New Roman"/>
          <w:color w:val="000000"/>
          <w:sz w:val="22"/>
          <w:szCs w:val="22"/>
        </w:rPr>
      </w:pPr>
    </w:p>
    <w:p w14:paraId="49822709" w14:textId="77777777" w:rsidR="00A020B6" w:rsidRPr="00C820D5" w:rsidRDefault="00A020B6" w:rsidP="00A020B6">
      <w:pPr>
        <w:jc w:val="both"/>
        <w:rPr>
          <w:rFonts w:ascii="Times New Roman" w:hAnsi="Times New Roman" w:cs="Times New Roman"/>
          <w:b/>
          <w:bCs/>
          <w:color w:val="000000"/>
        </w:rPr>
      </w:pPr>
      <w:r w:rsidRPr="00C820D5">
        <w:rPr>
          <w:rFonts w:ascii="Times New Roman" w:hAnsi="Times New Roman" w:cs="Times New Roman"/>
          <w:b/>
          <w:bCs/>
          <w:color w:val="000000"/>
        </w:rPr>
        <w:t>Hetkeolukord</w:t>
      </w:r>
    </w:p>
    <w:p w14:paraId="2120514C"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Eesti ühiskonna üldine  teadlikkus dementsussündroomi olemusest on kesine. See asjaolu tingib valearusaamade tekkimise ning dementsusega inimeste tõrjutuse ühiskonnas. Dementsusega inimesed on sageli ühiskonnaelust ja sotsiaalsest suhtlemisest oma haigusseisundi tõttu kõrvale jäänud, mis süvendab ja kiirendab dementsuse arengut. Puuduvad andmed dementsusest teadlikkuse tasemest sotsiaalhoolekande töötajate ja </w:t>
      </w:r>
      <w:proofErr w:type="spellStart"/>
      <w:r w:rsidRPr="00C820D5">
        <w:rPr>
          <w:rFonts w:ascii="Times New Roman" w:hAnsi="Times New Roman" w:cs="Times New Roman"/>
          <w:color w:val="000000"/>
        </w:rPr>
        <w:t>üldpopulatsiooni</w:t>
      </w:r>
      <w:proofErr w:type="spellEnd"/>
      <w:r w:rsidRPr="00C820D5">
        <w:rPr>
          <w:rFonts w:ascii="Times New Roman" w:hAnsi="Times New Roman" w:cs="Times New Roman"/>
          <w:color w:val="000000"/>
        </w:rPr>
        <w:t xml:space="preserve"> hulgas, sellest tulenevalt ei ole võimalik korraldada sihitatud, sihtgrupini jõudvate sõnumitega teavituskampaaniaid.</w:t>
      </w:r>
    </w:p>
    <w:p w14:paraId="6FDB9FF5"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Dementsusega inimesed ja nende lähedased kogevad sageli </w:t>
      </w:r>
      <w:proofErr w:type="spellStart"/>
      <w:r w:rsidRPr="00C820D5">
        <w:rPr>
          <w:rFonts w:ascii="Times New Roman" w:hAnsi="Times New Roman" w:cs="Times New Roman"/>
          <w:color w:val="000000"/>
        </w:rPr>
        <w:t>stigmatiseerivat</w:t>
      </w:r>
      <w:proofErr w:type="spellEnd"/>
      <w:r w:rsidRPr="00C820D5">
        <w:rPr>
          <w:rFonts w:ascii="Times New Roman" w:hAnsi="Times New Roman" w:cs="Times New Roman"/>
          <w:color w:val="000000"/>
        </w:rPr>
        <w:t>, eelarvamuslikku ja diskrimineerivat suhtumist nii ametkondlikus kui ühiskondlikus elus</w:t>
      </w:r>
      <w:r w:rsidRPr="00C820D5">
        <w:rPr>
          <w:rFonts w:ascii="Times New Roman" w:hAnsi="Times New Roman" w:cs="Times New Roman"/>
          <w:color w:val="575756"/>
          <w:shd w:val="clear" w:color="auto" w:fill="FFFFFF"/>
        </w:rPr>
        <w:t xml:space="preserve">. </w:t>
      </w:r>
      <w:r w:rsidRPr="00C820D5">
        <w:rPr>
          <w:rFonts w:ascii="Times New Roman" w:hAnsi="Times New Roman" w:cs="Times New Roman"/>
          <w:color w:val="000000"/>
        </w:rPr>
        <w:t xml:space="preserve">Dementsusega inimeste õigused on pahatihti kaitsmata ning esineb </w:t>
      </w:r>
      <w:proofErr w:type="spellStart"/>
      <w:r w:rsidRPr="00C820D5">
        <w:rPr>
          <w:rFonts w:ascii="Times New Roman" w:hAnsi="Times New Roman" w:cs="Times New Roman"/>
          <w:color w:val="000000"/>
        </w:rPr>
        <w:t>paternalistlikku</w:t>
      </w:r>
      <w:proofErr w:type="spellEnd"/>
      <w:r w:rsidRPr="00C820D5">
        <w:rPr>
          <w:rFonts w:ascii="Times New Roman" w:hAnsi="Times New Roman" w:cs="Times New Roman"/>
          <w:color w:val="000000"/>
        </w:rPr>
        <w:t xml:space="preserve"> või lausa kahjustavat käitumist ka erinevate teenuseosutajate poolt nii sotsiaalhoolekandes kui tervishoius, kuna spetsialistide arusaam dementsuse eripärast ning isiku põhiõigustest on madal. </w:t>
      </w:r>
    </w:p>
    <w:p w14:paraId="5794618E"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themeColor="text1"/>
          <w:shd w:val="clear" w:color="auto" w:fill="FFFFFF"/>
        </w:rPr>
        <w:t>Ühinenud Rahvaste Organisatsioon (ÜRO) tunnistab dementsust kui erivajadust, Eestis ei ole aga  dementsusega inimeste õigused ning diagnoosijärgne toetus võrreldavalt ega piisavalt tagatud.</w:t>
      </w:r>
      <w:r w:rsidRPr="00C820D5">
        <w:rPr>
          <w:rFonts w:ascii="Times New Roman" w:hAnsi="Times New Roman" w:cs="Times New Roman"/>
          <w:color w:val="000000"/>
        </w:rPr>
        <w:t xml:space="preserve"> </w:t>
      </w:r>
    </w:p>
    <w:p w14:paraId="726F5F9F"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Keskkonna kohandamisel ja avaliku ruumi arendamisel on arvestamine dementsusega inimeste vajadusega väga haruldane, mistõttu valitud lahendused võivad veelgi vähendada ligipääsetavust ning süvendada isoleeritust ühiskondlikust elust. Enamasti on selline lähenemine tingitud otsustajate teadmatusest ning oskamatusest arvestada dementsuse eripäraga. </w:t>
      </w:r>
    </w:p>
    <w:p w14:paraId="35B44B34" w14:textId="77777777" w:rsidR="00A020B6" w:rsidRPr="00C820D5" w:rsidRDefault="00A020B6" w:rsidP="00A020B6">
      <w:pPr>
        <w:jc w:val="both"/>
        <w:rPr>
          <w:rFonts w:ascii="Times New Roman" w:hAnsi="Times New Roman" w:cs="Times New Roman"/>
          <w:color w:val="000000"/>
        </w:rPr>
      </w:pPr>
    </w:p>
    <w:p w14:paraId="60B5C7DB" w14:textId="77777777" w:rsidR="00A020B6" w:rsidRPr="00C820D5" w:rsidRDefault="00A020B6" w:rsidP="00A020B6">
      <w:pPr>
        <w:jc w:val="both"/>
        <w:rPr>
          <w:rFonts w:ascii="Times New Roman" w:hAnsi="Times New Roman" w:cs="Times New Roman"/>
          <w:b/>
          <w:bCs/>
          <w:color w:val="000000"/>
        </w:rPr>
      </w:pPr>
      <w:r w:rsidRPr="00C820D5">
        <w:rPr>
          <w:rFonts w:ascii="Times New Roman" w:hAnsi="Times New Roman" w:cs="Times New Roman"/>
          <w:b/>
          <w:bCs/>
          <w:color w:val="000000"/>
        </w:rPr>
        <w:t>Lahendamist vajavad probleemid</w:t>
      </w:r>
    </w:p>
    <w:p w14:paraId="38C0FEB7" w14:textId="77777777" w:rsidR="00A020B6" w:rsidRPr="00C820D5" w:rsidRDefault="00A020B6" w:rsidP="00A020B6">
      <w:pPr>
        <w:pStyle w:val="Loendilik"/>
        <w:numPr>
          <w:ilvl w:val="0"/>
          <w:numId w:val="17"/>
        </w:numPr>
        <w:jc w:val="both"/>
        <w:rPr>
          <w:rFonts w:ascii="Times New Roman" w:hAnsi="Times New Roman" w:cs="Times New Roman"/>
          <w:color w:val="000000"/>
        </w:rPr>
      </w:pPr>
      <w:r w:rsidRPr="00C820D5">
        <w:rPr>
          <w:rFonts w:ascii="Times New Roman" w:hAnsi="Times New Roman" w:cs="Times New Roman"/>
          <w:color w:val="000000"/>
        </w:rPr>
        <w:t xml:space="preserve">Mäluhäireid peetakse jätkuvalt vananemisega kaasnevaks nähtuseks, mitte haiguseks, mille puhul tuleb abi otsida. </w:t>
      </w:r>
    </w:p>
    <w:p w14:paraId="5EF88A5F" w14:textId="77777777" w:rsidR="00A020B6" w:rsidRPr="00C820D5" w:rsidRDefault="00A020B6" w:rsidP="00A020B6">
      <w:pPr>
        <w:pStyle w:val="Loendilik"/>
        <w:numPr>
          <w:ilvl w:val="0"/>
          <w:numId w:val="17"/>
        </w:numPr>
        <w:jc w:val="both"/>
        <w:rPr>
          <w:rFonts w:ascii="Times New Roman" w:hAnsi="Times New Roman" w:cs="Times New Roman"/>
          <w:color w:val="000000"/>
        </w:rPr>
      </w:pPr>
      <w:r w:rsidRPr="00C820D5">
        <w:rPr>
          <w:rFonts w:ascii="Times New Roman" w:hAnsi="Times New Roman" w:cs="Times New Roman"/>
          <w:color w:val="000000"/>
        </w:rPr>
        <w:t xml:space="preserve">Vähene teadlikkus dementsuse kulgemisest ning kaasuvatest häiretest põhjustavad haigetele masendust, </w:t>
      </w:r>
      <w:proofErr w:type="spellStart"/>
      <w:r w:rsidRPr="00C820D5">
        <w:rPr>
          <w:rFonts w:ascii="Times New Roman" w:hAnsi="Times New Roman" w:cs="Times New Roman"/>
          <w:color w:val="000000"/>
        </w:rPr>
        <w:t>stigmatiseerimine</w:t>
      </w:r>
      <w:proofErr w:type="spellEnd"/>
      <w:r w:rsidRPr="00C820D5">
        <w:rPr>
          <w:rFonts w:ascii="Times New Roman" w:hAnsi="Times New Roman" w:cs="Times New Roman"/>
          <w:color w:val="000000"/>
        </w:rPr>
        <w:t xml:space="preserve"> sunnib inimesi juba haiguse algfaasis sotsiaalsetest suhetest eemalduma.</w:t>
      </w:r>
    </w:p>
    <w:p w14:paraId="7FE13AD2" w14:textId="77777777" w:rsidR="00A020B6" w:rsidRPr="00C820D5" w:rsidRDefault="00A020B6" w:rsidP="00A020B6">
      <w:pPr>
        <w:pStyle w:val="Loendilik"/>
        <w:numPr>
          <w:ilvl w:val="0"/>
          <w:numId w:val="17"/>
        </w:numPr>
        <w:jc w:val="both"/>
        <w:rPr>
          <w:rFonts w:ascii="Times New Roman" w:hAnsi="Times New Roman" w:cs="Times New Roman"/>
          <w:color w:val="000000"/>
        </w:rPr>
      </w:pPr>
      <w:r w:rsidRPr="00C820D5">
        <w:rPr>
          <w:rFonts w:ascii="Times New Roman" w:hAnsi="Times New Roman" w:cs="Times New Roman"/>
          <w:color w:val="000000"/>
        </w:rPr>
        <w:t>Inimeste oskused dementsusega inimest märgata, temaga suhelda ja talle toeks olla on kesised, mis toob kaasa stressi ning ühiskonnaelust kõrvalejäämise ning süvendab  ja kiirendab dementsuse arengut.</w:t>
      </w:r>
    </w:p>
    <w:p w14:paraId="7E9A8219" w14:textId="77777777" w:rsidR="00A020B6" w:rsidRPr="00C820D5" w:rsidRDefault="00A020B6" w:rsidP="00A020B6">
      <w:pPr>
        <w:pStyle w:val="Loendilik"/>
        <w:numPr>
          <w:ilvl w:val="0"/>
          <w:numId w:val="17"/>
        </w:numPr>
        <w:jc w:val="both"/>
        <w:rPr>
          <w:rFonts w:ascii="Times New Roman" w:hAnsi="Times New Roman" w:cs="Times New Roman"/>
          <w:color w:val="000000"/>
        </w:rPr>
      </w:pPr>
      <w:r w:rsidRPr="00C820D5">
        <w:rPr>
          <w:rFonts w:ascii="Times New Roman" w:hAnsi="Times New Roman" w:cs="Times New Roman"/>
          <w:color w:val="000000"/>
        </w:rPr>
        <w:t xml:space="preserve">Dementsusega inimeste sildistamise, diskrimineerimise ja tõrjutuse vältimiseks tuleb parandada ühiskonna ja spetsialistide teadlikkust dementsusest. </w:t>
      </w:r>
    </w:p>
    <w:p w14:paraId="087DE402" w14:textId="7B1F14CB" w:rsidR="00A020B6" w:rsidRPr="00C820D5" w:rsidRDefault="00DA224A" w:rsidP="00A020B6">
      <w:pPr>
        <w:pStyle w:val="Loendilik"/>
        <w:numPr>
          <w:ilvl w:val="0"/>
          <w:numId w:val="17"/>
        </w:numPr>
        <w:jc w:val="both"/>
        <w:rPr>
          <w:rFonts w:ascii="Times New Roman" w:hAnsi="Times New Roman" w:cs="Times New Roman"/>
          <w:color w:val="000000"/>
        </w:rPr>
      </w:pPr>
      <w:r w:rsidRPr="00C820D5">
        <w:rPr>
          <w:noProof/>
        </w:rPr>
        <w:drawing>
          <wp:anchor distT="0" distB="0" distL="114300" distR="114300" simplePos="0" relativeHeight="251679744" behindDoc="1" locked="0" layoutInCell="1" allowOverlap="1" wp14:anchorId="63BC5242" wp14:editId="741ACD40">
            <wp:simplePos x="0" y="0"/>
            <wp:positionH relativeFrom="column">
              <wp:posOffset>4585855</wp:posOffset>
            </wp:positionH>
            <wp:positionV relativeFrom="paragraph">
              <wp:posOffset>486352</wp:posOffset>
            </wp:positionV>
            <wp:extent cx="2275777" cy="3096260"/>
            <wp:effectExtent l="0" t="0" r="0" b="0"/>
            <wp:wrapNone/>
            <wp:docPr id="12" name="Picture 5" descr="Icon&#10;&#10;Description automatically generated with low confidence">
              <a:extLst xmlns:a="http://schemas.openxmlformats.org/drawingml/2006/main">
                <a:ext uri="{FF2B5EF4-FFF2-40B4-BE49-F238E27FC236}">
                  <a16:creationId xmlns:a16="http://schemas.microsoft.com/office/drawing/2014/main" id="{60E05024-C157-AE9F-FBC9-73EC550A22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Icon&#10;&#10;Description automatically generated with low confidence">
                      <a:extLst>
                        <a:ext uri="{FF2B5EF4-FFF2-40B4-BE49-F238E27FC236}">
                          <a16:creationId xmlns:a16="http://schemas.microsoft.com/office/drawing/2014/main" id="{60E05024-C157-AE9F-FBC9-73EC550A22C9}"/>
                        </a:ext>
                      </a:extLst>
                    </pic:cNvPr>
                    <pic:cNvPicPr>
                      <a:picLocks noChangeAspect="1"/>
                    </pic:cNvPicPr>
                  </pic:nvPicPr>
                  <pic:blipFill rotWithShape="1">
                    <a:blip r:embed="rId13" cstate="print">
                      <a:extLst>
                        <a:ext uri="{28A0092B-C50C-407E-A947-70E740481C1C}">
                          <a14:useLocalDpi xmlns:a14="http://schemas.microsoft.com/office/drawing/2010/main" val="0"/>
                        </a:ext>
                      </a:extLst>
                    </a:blip>
                    <a:srcRect t="4287"/>
                    <a:stretch/>
                  </pic:blipFill>
                  <pic:spPr>
                    <a:xfrm>
                      <a:off x="0" y="0"/>
                      <a:ext cx="2275777" cy="3096260"/>
                    </a:xfrm>
                    <a:prstGeom prst="rect">
                      <a:avLst/>
                    </a:prstGeom>
                    <a:effectLst>
                      <a:softEdge rad="0"/>
                    </a:effectLst>
                  </pic:spPr>
                </pic:pic>
              </a:graphicData>
            </a:graphic>
            <wp14:sizeRelH relativeFrom="page">
              <wp14:pctWidth>0</wp14:pctWidth>
            </wp14:sizeRelH>
            <wp14:sizeRelV relativeFrom="page">
              <wp14:pctHeight>0</wp14:pctHeight>
            </wp14:sizeRelV>
          </wp:anchor>
        </w:drawing>
      </w:r>
      <w:r w:rsidR="00A020B6" w:rsidRPr="00C820D5">
        <w:rPr>
          <w:rFonts w:ascii="Times New Roman" w:hAnsi="Times New Roman" w:cs="Times New Roman"/>
          <w:color w:val="000000"/>
        </w:rPr>
        <w:t xml:space="preserve">Ebasobiv avalik ruum ja keskkond suurendavad isoleeritust, tõrjutust ning sotsiaalsete kontaktide vähenemist, pärsivad dementsusega inimeste võimalusi igapäevaelus vajalikeks  asjaajamisteks. </w:t>
      </w:r>
    </w:p>
    <w:p w14:paraId="60A0DBFE" w14:textId="38C8257C" w:rsidR="00A020B6" w:rsidRPr="00C820D5" w:rsidRDefault="00A020B6" w:rsidP="00A020B6">
      <w:pPr>
        <w:jc w:val="both"/>
        <w:rPr>
          <w:rFonts w:ascii="Times New Roman" w:hAnsi="Times New Roman" w:cs="Times New Roman"/>
          <w:color w:val="000000"/>
        </w:rPr>
      </w:pPr>
    </w:p>
    <w:p w14:paraId="1624931E" w14:textId="4751CACB" w:rsidR="00A020B6" w:rsidRPr="00C820D5" w:rsidRDefault="00A020B6" w:rsidP="00A020B6">
      <w:pPr>
        <w:jc w:val="both"/>
        <w:rPr>
          <w:rFonts w:ascii="Times New Roman" w:hAnsi="Times New Roman" w:cs="Times New Roman"/>
          <w:b/>
          <w:bCs/>
          <w:color w:val="000000"/>
        </w:rPr>
      </w:pPr>
      <w:r w:rsidRPr="00C820D5">
        <w:rPr>
          <w:rFonts w:ascii="Times New Roman" w:hAnsi="Times New Roman" w:cs="Times New Roman"/>
          <w:b/>
          <w:bCs/>
          <w:color w:val="000000"/>
        </w:rPr>
        <w:t>Kavandatud tegevused</w:t>
      </w:r>
    </w:p>
    <w:p w14:paraId="142C9255" w14:textId="42652E27" w:rsidR="00A020B6" w:rsidRPr="00C820D5" w:rsidRDefault="00A020B6" w:rsidP="00A020B6">
      <w:pPr>
        <w:pStyle w:val="Loendilik"/>
        <w:numPr>
          <w:ilvl w:val="0"/>
          <w:numId w:val="15"/>
        </w:numPr>
        <w:jc w:val="both"/>
        <w:rPr>
          <w:rFonts w:ascii="Times New Roman" w:hAnsi="Times New Roman" w:cs="Times New Roman"/>
          <w:color w:val="000000"/>
        </w:rPr>
      </w:pPr>
      <w:r w:rsidRPr="00C820D5">
        <w:rPr>
          <w:rFonts w:ascii="Times New Roman" w:hAnsi="Times New Roman" w:cs="Times New Roman"/>
          <w:color w:val="000000"/>
        </w:rPr>
        <w:t xml:space="preserve">Olla Dementsuse Sõprade liikumise eestvedajaks ja edendajaks Eestis. </w:t>
      </w:r>
      <w:r w:rsidRPr="00C820D5">
        <w:rPr>
          <w:rFonts w:ascii="Times New Roman" w:hAnsi="Times New Roman" w:cs="Times New Roman"/>
        </w:rPr>
        <w:t xml:space="preserve"> </w:t>
      </w:r>
    </w:p>
    <w:p w14:paraId="0CF695B5" w14:textId="2D33028D" w:rsidR="00A020B6" w:rsidRPr="00C820D5" w:rsidRDefault="00A020B6" w:rsidP="00A020B6">
      <w:pPr>
        <w:pStyle w:val="Loendilik"/>
        <w:numPr>
          <w:ilvl w:val="0"/>
          <w:numId w:val="15"/>
        </w:numPr>
        <w:jc w:val="both"/>
        <w:rPr>
          <w:rFonts w:ascii="Times New Roman" w:hAnsi="Times New Roman" w:cs="Times New Roman"/>
        </w:rPr>
      </w:pPr>
      <w:r w:rsidRPr="00C820D5">
        <w:rPr>
          <w:rFonts w:ascii="Times New Roman" w:hAnsi="Times New Roman" w:cs="Times New Roman"/>
          <w:color w:val="000000"/>
        </w:rPr>
        <w:t>Aidata kaasa piirkondlikele algatustele ja kohaliku tasandi ennetustööle (sh osaleda metoodikate ja juhiste väljatöötamisel).</w:t>
      </w:r>
      <w:r w:rsidRPr="00C820D5">
        <w:rPr>
          <w:rFonts w:ascii="Times New Roman" w:hAnsi="Times New Roman" w:cs="Times New Roman"/>
        </w:rPr>
        <w:t xml:space="preserve"> </w:t>
      </w:r>
    </w:p>
    <w:p w14:paraId="6AD9F786" w14:textId="50AB38E1" w:rsidR="00A020B6" w:rsidRPr="00C820D5" w:rsidRDefault="00A020B6" w:rsidP="00A020B6">
      <w:pPr>
        <w:pStyle w:val="Loendilik"/>
        <w:numPr>
          <w:ilvl w:val="0"/>
          <w:numId w:val="15"/>
        </w:numPr>
        <w:jc w:val="both"/>
        <w:rPr>
          <w:rFonts w:ascii="Times New Roman" w:hAnsi="Times New Roman" w:cs="Times New Roman"/>
          <w:color w:val="000000"/>
        </w:rPr>
      </w:pPr>
      <w:r w:rsidRPr="00C820D5">
        <w:rPr>
          <w:rFonts w:ascii="Times New Roman" w:hAnsi="Times New Roman" w:cs="Times New Roman"/>
          <w:color w:val="000000"/>
        </w:rPr>
        <w:t>Korraldada koolitusi dementsusega inimestega kokku puutuvate ametkondade töötajatele (politsei, päästeamet, kultuuritöötajad, teenindajad jne). Dementsussõbraliku asutuse sihtrühma laiendamine (kauplused, päevakeskused, raamatukogud jne)</w:t>
      </w:r>
      <w:r w:rsidR="00DA224A" w:rsidRPr="00C820D5">
        <w:rPr>
          <w:noProof/>
        </w:rPr>
        <w:t xml:space="preserve"> </w:t>
      </w:r>
    </w:p>
    <w:p w14:paraId="3A9A4809" w14:textId="77777777" w:rsidR="00A020B6" w:rsidRPr="00C820D5" w:rsidRDefault="00A020B6" w:rsidP="00A020B6">
      <w:pPr>
        <w:pStyle w:val="Loendilik"/>
        <w:numPr>
          <w:ilvl w:val="0"/>
          <w:numId w:val="15"/>
        </w:numPr>
        <w:jc w:val="both"/>
        <w:rPr>
          <w:rFonts w:ascii="Times New Roman" w:hAnsi="Times New Roman" w:cs="Times New Roman"/>
          <w:color w:val="000000"/>
        </w:rPr>
      </w:pPr>
      <w:r w:rsidRPr="00C820D5">
        <w:rPr>
          <w:rFonts w:ascii="Times New Roman" w:hAnsi="Times New Roman" w:cs="Times New Roman"/>
          <w:color w:val="000000"/>
        </w:rPr>
        <w:t>Töötada koostöös dementsuse all kannatavate inimestega välja juhised, kuidas suhelda ja kasutada mitte-häbimärgistamist, lugupidavat ja kaasavat keelt.</w:t>
      </w:r>
    </w:p>
    <w:p w14:paraId="4BCA43A8" w14:textId="77777777" w:rsidR="00A020B6" w:rsidRPr="00C820D5" w:rsidRDefault="00A020B6" w:rsidP="00A020B6">
      <w:pPr>
        <w:jc w:val="both"/>
        <w:rPr>
          <w:rFonts w:ascii="Times New Roman" w:hAnsi="Times New Roman" w:cs="Times New Roman"/>
          <w:color w:val="000000"/>
        </w:rPr>
      </w:pPr>
    </w:p>
    <w:p w14:paraId="29925B53" w14:textId="77777777"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Oodatud tulemused</w:t>
      </w:r>
    </w:p>
    <w:p w14:paraId="6EC64A14"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Eesti ühiskond on muutunud dementsusesõbralikumaks- inimesed oskavad märgata dementsusega inimesi ning asutused koolitavad oma töötajaid,  oskamaks suhelda dementsusega inimestega. Toimib kohalikul tasandil nii ennetustöö ning avaliku ruumi kujundamisel osatakse arvestada dementsusega inimeste vajadustega. Sihtgruppideni jõuavad asjakohased sõnumid ning dementsusega inimestega suhtlemisel on spetsialistid lugupidavad ning toetavad. </w:t>
      </w:r>
    </w:p>
    <w:p w14:paraId="4814D3AE" w14:textId="77777777" w:rsidR="00A020B6" w:rsidRPr="00C820D5" w:rsidRDefault="00A020B6" w:rsidP="00A020B6">
      <w:pPr>
        <w:rPr>
          <w:rFonts w:ascii="Times New Roman" w:hAnsi="Times New Roman" w:cs="Times New Roman"/>
          <w:b/>
          <w:bCs/>
          <w:color w:val="000000"/>
        </w:rPr>
      </w:pPr>
    </w:p>
    <w:p w14:paraId="269DF015" w14:textId="58724EC9" w:rsidR="00A020B6" w:rsidRPr="00C820D5" w:rsidRDefault="00A020B6" w:rsidP="005F66A6">
      <w:pPr>
        <w:rPr>
          <w:rFonts w:ascii="Times New Roman" w:hAnsi="Times New Roman" w:cs="Times New Roman"/>
          <w:b/>
          <w:bCs/>
          <w:color w:val="000000"/>
        </w:rPr>
      </w:pPr>
      <w:r w:rsidRPr="00C820D5">
        <w:rPr>
          <w:rFonts w:ascii="Times New Roman" w:hAnsi="Times New Roman" w:cs="Times New Roman"/>
          <w:b/>
          <w:bCs/>
          <w:color w:val="000000"/>
        </w:rPr>
        <w:t>Mõõdikud ja sihttasemed 202</w:t>
      </w:r>
      <w:r w:rsidR="00007B49" w:rsidRPr="00C820D5">
        <w:rPr>
          <w:rFonts w:ascii="Times New Roman" w:hAnsi="Times New Roman" w:cs="Times New Roman"/>
          <w:b/>
          <w:bCs/>
          <w:color w:val="000000"/>
        </w:rPr>
        <w:t>7</w:t>
      </w:r>
    </w:p>
    <w:p w14:paraId="14102787" w14:textId="18EBD8E7" w:rsidR="00A020B6" w:rsidRPr="00C820D5" w:rsidRDefault="00A020B6" w:rsidP="00A020B6">
      <w:pPr>
        <w:pStyle w:val="Loendilik"/>
        <w:numPr>
          <w:ilvl w:val="0"/>
          <w:numId w:val="16"/>
        </w:numPr>
        <w:jc w:val="both"/>
        <w:rPr>
          <w:rFonts w:ascii="Times New Roman" w:hAnsi="Times New Roman" w:cs="Times New Roman"/>
          <w:color w:val="000000"/>
        </w:rPr>
      </w:pPr>
      <w:r w:rsidRPr="00C820D5">
        <w:rPr>
          <w:rFonts w:ascii="Times New Roman" w:hAnsi="Times New Roman" w:cs="Times New Roman"/>
          <w:color w:val="000000"/>
        </w:rPr>
        <w:t xml:space="preserve">Igal aastal lisandub </w:t>
      </w:r>
      <w:r w:rsidR="00DF650D">
        <w:rPr>
          <w:rFonts w:ascii="Times New Roman" w:hAnsi="Times New Roman" w:cs="Times New Roman"/>
          <w:color w:val="000000"/>
        </w:rPr>
        <w:t>50-</w:t>
      </w:r>
      <w:r w:rsidRPr="00C820D5">
        <w:rPr>
          <w:rFonts w:ascii="Times New Roman" w:hAnsi="Times New Roman" w:cs="Times New Roman"/>
          <w:color w:val="000000"/>
        </w:rPr>
        <w:t>100 Dementsuse Sõpra</w:t>
      </w:r>
      <w:r w:rsidR="00DF650D">
        <w:rPr>
          <w:rFonts w:ascii="Times New Roman" w:hAnsi="Times New Roman" w:cs="Times New Roman"/>
          <w:color w:val="000000"/>
        </w:rPr>
        <w:t>.</w:t>
      </w:r>
    </w:p>
    <w:p w14:paraId="4AC92DF9" w14:textId="77777777" w:rsidR="00A020B6" w:rsidRPr="00C820D5" w:rsidRDefault="00A020B6" w:rsidP="00A020B6">
      <w:pPr>
        <w:pStyle w:val="Loendilik"/>
        <w:numPr>
          <w:ilvl w:val="0"/>
          <w:numId w:val="16"/>
        </w:numPr>
        <w:jc w:val="both"/>
        <w:rPr>
          <w:rFonts w:ascii="Times New Roman" w:hAnsi="Times New Roman" w:cs="Times New Roman"/>
          <w:color w:val="000000"/>
        </w:rPr>
      </w:pPr>
      <w:r w:rsidRPr="00C820D5">
        <w:rPr>
          <w:rFonts w:ascii="Times New Roman" w:hAnsi="Times New Roman" w:cs="Times New Roman"/>
          <w:color w:val="000000"/>
        </w:rPr>
        <w:t>DKK osaleb iga-aastaselt vähemalt kolme kohaliku tasandi algatuse juures eksperdina ja nõuandjana.</w:t>
      </w:r>
    </w:p>
    <w:p w14:paraId="22F591AF" w14:textId="77777777" w:rsidR="00A020B6" w:rsidRPr="00C820D5" w:rsidRDefault="00A020B6" w:rsidP="00A020B6">
      <w:pPr>
        <w:pStyle w:val="Loendilik"/>
        <w:numPr>
          <w:ilvl w:val="0"/>
          <w:numId w:val="16"/>
        </w:numPr>
        <w:jc w:val="both"/>
        <w:rPr>
          <w:rFonts w:ascii="Times New Roman" w:hAnsi="Times New Roman" w:cs="Times New Roman"/>
          <w:color w:val="000000"/>
        </w:rPr>
      </w:pPr>
      <w:r w:rsidRPr="00C820D5">
        <w:rPr>
          <w:rFonts w:ascii="Times New Roman" w:hAnsi="Times New Roman" w:cs="Times New Roman"/>
          <w:color w:val="000000"/>
        </w:rPr>
        <w:t>Iga-aastaselt on koolitatud vähemalt 50 dementsusega inimestega kokku puutuvate ametkondade töötajat.</w:t>
      </w:r>
    </w:p>
    <w:p w14:paraId="146C5305" w14:textId="2EAB8E96" w:rsidR="00A020B6" w:rsidRPr="00C820D5" w:rsidRDefault="005F3B9B" w:rsidP="00A020B6">
      <w:pPr>
        <w:pStyle w:val="Loendilik"/>
        <w:numPr>
          <w:ilvl w:val="0"/>
          <w:numId w:val="16"/>
        </w:numPr>
        <w:jc w:val="both"/>
        <w:rPr>
          <w:rFonts w:ascii="Times New Roman" w:hAnsi="Times New Roman" w:cs="Times New Roman"/>
          <w:color w:val="000000"/>
        </w:rPr>
      </w:pPr>
      <w:r>
        <w:rPr>
          <w:rFonts w:ascii="Times New Roman" w:hAnsi="Times New Roman" w:cs="Times New Roman"/>
          <w:color w:val="000000"/>
        </w:rPr>
        <w:t>Välja</w:t>
      </w:r>
      <w:r w:rsidR="00A020B6" w:rsidRPr="00C820D5">
        <w:rPr>
          <w:rFonts w:ascii="Times New Roman" w:hAnsi="Times New Roman" w:cs="Times New Roman"/>
          <w:color w:val="000000"/>
        </w:rPr>
        <w:t xml:space="preserve"> on töötatud sõnumid </w:t>
      </w:r>
      <w:r>
        <w:rPr>
          <w:rFonts w:ascii="Times New Roman" w:hAnsi="Times New Roman" w:cs="Times New Roman"/>
          <w:color w:val="000000"/>
        </w:rPr>
        <w:t>dementsuse ko</w:t>
      </w:r>
      <w:r w:rsidR="00113A3E">
        <w:rPr>
          <w:rFonts w:ascii="Times New Roman" w:hAnsi="Times New Roman" w:cs="Times New Roman"/>
          <w:color w:val="000000"/>
        </w:rPr>
        <w:t xml:space="preserve">hta </w:t>
      </w:r>
      <w:r w:rsidR="00A020B6" w:rsidRPr="00C820D5">
        <w:rPr>
          <w:rFonts w:ascii="Times New Roman" w:hAnsi="Times New Roman" w:cs="Times New Roman"/>
          <w:color w:val="000000"/>
        </w:rPr>
        <w:t xml:space="preserve">erinevatele sihtgruppidele ning korraldatud </w:t>
      </w:r>
      <w:r w:rsidR="00113A3E">
        <w:rPr>
          <w:rFonts w:ascii="Times New Roman" w:hAnsi="Times New Roman" w:cs="Times New Roman"/>
          <w:color w:val="000000"/>
        </w:rPr>
        <w:t xml:space="preserve">on </w:t>
      </w:r>
      <w:r w:rsidR="00A020B6" w:rsidRPr="00C820D5">
        <w:rPr>
          <w:rFonts w:ascii="Times New Roman" w:hAnsi="Times New Roman" w:cs="Times New Roman"/>
          <w:color w:val="000000"/>
        </w:rPr>
        <w:t xml:space="preserve">sotsiaalkampaania. </w:t>
      </w:r>
    </w:p>
    <w:p w14:paraId="5D6C8066" w14:textId="71DEA858" w:rsidR="00A020B6" w:rsidRDefault="00A020B6" w:rsidP="00A020B6">
      <w:pPr>
        <w:pStyle w:val="Loendilik"/>
        <w:numPr>
          <w:ilvl w:val="0"/>
          <w:numId w:val="16"/>
        </w:numPr>
        <w:jc w:val="both"/>
        <w:rPr>
          <w:rFonts w:ascii="Times New Roman" w:hAnsi="Times New Roman" w:cs="Times New Roman"/>
          <w:color w:val="000000"/>
        </w:rPr>
      </w:pPr>
      <w:r w:rsidRPr="00C820D5">
        <w:rPr>
          <w:rFonts w:ascii="Times New Roman" w:hAnsi="Times New Roman" w:cs="Times New Roman"/>
          <w:color w:val="000000"/>
        </w:rPr>
        <w:t xml:space="preserve">Koostatud on soovituslikud dementsusega inimese eripära arvestavad suhtlemisjuhised spetsialistidele, need on kasutusele võetud kohalikes omavalitsustes ja hoolekande- ja tervishoiuasutustes. </w:t>
      </w:r>
    </w:p>
    <w:p w14:paraId="41A463A1" w14:textId="5B28B16C" w:rsidR="003267E0" w:rsidRPr="00C820D5" w:rsidRDefault="004C2370" w:rsidP="00A020B6">
      <w:pPr>
        <w:pStyle w:val="Loendilik"/>
        <w:numPr>
          <w:ilvl w:val="0"/>
          <w:numId w:val="16"/>
        </w:numPr>
        <w:jc w:val="both"/>
        <w:rPr>
          <w:rFonts w:ascii="Times New Roman" w:hAnsi="Times New Roman" w:cs="Times New Roman"/>
          <w:color w:val="000000"/>
        </w:rPr>
      </w:pPr>
      <w:r>
        <w:rPr>
          <w:rFonts w:ascii="Times New Roman" w:hAnsi="Times New Roman" w:cs="Times New Roman"/>
          <w:color w:val="000000"/>
        </w:rPr>
        <w:t>Heategevuslik kogumiskampaania ühiskonnas, leidmaks vanu kõnekaid esemeid hoolekandeasutustele</w:t>
      </w:r>
    </w:p>
    <w:p w14:paraId="2686B853" w14:textId="1F36AA74" w:rsidR="00A020B6" w:rsidRPr="00C820D5" w:rsidRDefault="00A020B6" w:rsidP="00A020B6">
      <w:pPr>
        <w:rPr>
          <w:rFonts w:ascii="Times New Roman" w:hAnsi="Times New Roman" w:cs="Times New Roman"/>
          <w:b/>
          <w:bCs/>
          <w:color w:val="000000"/>
        </w:rPr>
      </w:pPr>
    </w:p>
    <w:p w14:paraId="65B79B30" w14:textId="77777777" w:rsidR="001E1809" w:rsidRDefault="00A020B6" w:rsidP="001E1809">
      <w:pPr>
        <w:rPr>
          <w:rFonts w:ascii="Times New Roman" w:hAnsi="Times New Roman" w:cs="Times New Roman"/>
          <w:b/>
          <w:bCs/>
          <w:color w:val="000000"/>
        </w:rPr>
      </w:pPr>
      <w:r w:rsidRPr="00C820D5">
        <w:rPr>
          <w:rFonts w:ascii="Times New Roman" w:hAnsi="Times New Roman" w:cs="Times New Roman"/>
          <w:b/>
          <w:bCs/>
          <w:color w:val="000000"/>
        </w:rPr>
        <w:t>Partnerid</w:t>
      </w:r>
    </w:p>
    <w:p w14:paraId="3052D068" w14:textId="7C9E733B" w:rsidR="00A020B6" w:rsidRPr="001E1809" w:rsidRDefault="00A020B6" w:rsidP="001E1809">
      <w:pPr>
        <w:rPr>
          <w:rFonts w:ascii="Times New Roman" w:hAnsi="Times New Roman" w:cs="Times New Roman"/>
          <w:b/>
          <w:bCs/>
          <w:color w:val="000000"/>
        </w:rPr>
      </w:pPr>
      <w:r w:rsidRPr="00C820D5">
        <w:rPr>
          <w:rFonts w:ascii="Times New Roman" w:hAnsi="Times New Roman" w:cs="Times New Roman"/>
          <w:color w:val="000000"/>
        </w:rPr>
        <w:t>Tervise Arengu Instituut, tervishoiukõrgkoolid, kutseõppeasutused, MTÜ Elu Dementsusega, kohalikud omavalitsused  jt</w:t>
      </w:r>
    </w:p>
    <w:p w14:paraId="2BB17CD8" w14:textId="123DA646" w:rsidR="00DA224A" w:rsidRPr="00C820D5" w:rsidRDefault="00DA224A" w:rsidP="00DA224A">
      <w:pPr>
        <w:rPr>
          <w:rFonts w:ascii="Times New Roman" w:hAnsi="Times New Roman" w:cs="Times New Roman"/>
        </w:rPr>
      </w:pPr>
    </w:p>
    <w:p w14:paraId="2409E57A" w14:textId="2AB54167" w:rsidR="00DA224A" w:rsidRPr="00C820D5" w:rsidRDefault="00DA224A" w:rsidP="00DA224A">
      <w:pPr>
        <w:rPr>
          <w:rFonts w:ascii="Times New Roman" w:hAnsi="Times New Roman" w:cs="Times New Roman"/>
        </w:rPr>
      </w:pPr>
    </w:p>
    <w:p w14:paraId="069ADC38" w14:textId="0AB8C2E8" w:rsidR="00DA224A" w:rsidRPr="00C820D5" w:rsidRDefault="00DA224A" w:rsidP="00DA224A">
      <w:pPr>
        <w:rPr>
          <w:rFonts w:ascii="Times New Roman" w:hAnsi="Times New Roman" w:cs="Times New Roman"/>
        </w:rPr>
      </w:pPr>
    </w:p>
    <w:p w14:paraId="3DD4A359" w14:textId="218B4FCC" w:rsidR="00DA224A" w:rsidRPr="00C820D5" w:rsidRDefault="00DA224A" w:rsidP="00DA224A">
      <w:pPr>
        <w:rPr>
          <w:rFonts w:ascii="Times New Roman" w:hAnsi="Times New Roman" w:cs="Times New Roman"/>
        </w:rPr>
      </w:pPr>
    </w:p>
    <w:p w14:paraId="7880FD01" w14:textId="7C404F08" w:rsidR="00DA224A" w:rsidRPr="00C820D5" w:rsidRDefault="00DA224A" w:rsidP="00DA224A">
      <w:pPr>
        <w:rPr>
          <w:rFonts w:ascii="Times New Roman" w:hAnsi="Times New Roman" w:cs="Times New Roman"/>
          <w:color w:val="000000"/>
        </w:rPr>
      </w:pPr>
    </w:p>
    <w:p w14:paraId="7AC2E045" w14:textId="2DB8B64B" w:rsidR="00DA224A" w:rsidRPr="00C820D5" w:rsidRDefault="00DA224A" w:rsidP="00DA224A">
      <w:pPr>
        <w:tabs>
          <w:tab w:val="left" w:pos="8465"/>
        </w:tabs>
        <w:rPr>
          <w:rFonts w:ascii="Times New Roman" w:hAnsi="Times New Roman" w:cs="Times New Roman"/>
        </w:rPr>
      </w:pPr>
      <w:r w:rsidRPr="00C820D5">
        <w:rPr>
          <w:rFonts w:ascii="Times New Roman" w:hAnsi="Times New Roman" w:cs="Times New Roman"/>
        </w:rPr>
        <w:tab/>
      </w:r>
    </w:p>
    <w:p w14:paraId="7411EC10" w14:textId="77777777" w:rsidR="00A020B6" w:rsidRPr="00C820D5" w:rsidRDefault="00A020B6" w:rsidP="001F36FB">
      <w:pPr>
        <w:pStyle w:val="Pealkiri1"/>
        <w:pageBreakBefore/>
        <w:rPr>
          <w:rFonts w:ascii="Times New Roman" w:hAnsi="Times New Roman" w:cs="Times New Roman"/>
          <w:b/>
          <w:bCs/>
        </w:rPr>
      </w:pPr>
      <w:r w:rsidRPr="00C820D5">
        <w:rPr>
          <w:rFonts w:ascii="Times New Roman" w:hAnsi="Times New Roman" w:cs="Times New Roman"/>
          <w:b/>
          <w:bCs/>
        </w:rPr>
        <w:t>Tegevus 4. Andmete kogumine, infosüsteemide arendamine ning teadus-ja arendustöös osalemine</w:t>
      </w:r>
    </w:p>
    <w:p w14:paraId="334A8AC0" w14:textId="77777777" w:rsidR="00244181" w:rsidRPr="00C820D5" w:rsidRDefault="00244181" w:rsidP="00A020B6">
      <w:pPr>
        <w:jc w:val="both"/>
        <w:rPr>
          <w:rFonts w:ascii="Times New Roman" w:hAnsi="Times New Roman" w:cs="Times New Roman"/>
          <w:b/>
          <w:bCs/>
          <w:color w:val="2F5496" w:themeColor="accent1" w:themeShade="BF"/>
        </w:rPr>
      </w:pPr>
    </w:p>
    <w:p w14:paraId="6E9A0A2F" w14:textId="2F719414" w:rsidR="00A020B6" w:rsidRPr="00C820D5" w:rsidRDefault="00A020B6" w:rsidP="00A020B6">
      <w:pPr>
        <w:jc w:val="both"/>
        <w:rPr>
          <w:rFonts w:ascii="Times New Roman" w:hAnsi="Times New Roman" w:cs="Times New Roman"/>
          <w:b/>
          <w:bCs/>
          <w:color w:val="2F5496" w:themeColor="accent1" w:themeShade="BF"/>
        </w:rPr>
      </w:pPr>
      <w:r w:rsidRPr="00C820D5">
        <w:rPr>
          <w:rFonts w:ascii="Times New Roman" w:hAnsi="Times New Roman" w:cs="Times New Roman"/>
          <w:b/>
          <w:bCs/>
          <w:color w:val="2F5496" w:themeColor="accent1" w:themeShade="BF"/>
        </w:rPr>
        <w:t xml:space="preserve">Eesmärk: Eestis on olemas terviklik ülevaade dementsusega seotud andmetest ning toimib tõenduspõhine rahvusvaheline ja siseriiklik koostöö uuenduslike sekkumisviiside ja võimaluste leidmiseks kasutuselevõtuks </w:t>
      </w:r>
    </w:p>
    <w:p w14:paraId="2685AE54" w14:textId="77777777" w:rsidR="00A020B6" w:rsidRPr="00C820D5" w:rsidRDefault="00A020B6" w:rsidP="00A020B6">
      <w:pPr>
        <w:jc w:val="both"/>
        <w:rPr>
          <w:rFonts w:ascii="Times New Roman" w:hAnsi="Times New Roman" w:cs="Times New Roman"/>
          <w:color w:val="000000"/>
        </w:rPr>
      </w:pPr>
    </w:p>
    <w:p w14:paraId="717D8CBA" w14:textId="77777777" w:rsidR="00A020B6" w:rsidRPr="00C820D5" w:rsidRDefault="00A020B6" w:rsidP="00A020B6">
      <w:pPr>
        <w:jc w:val="both"/>
        <w:rPr>
          <w:rFonts w:ascii="Times New Roman" w:hAnsi="Times New Roman" w:cs="Times New Roman"/>
          <w:b/>
          <w:bCs/>
          <w:color w:val="000000"/>
        </w:rPr>
      </w:pPr>
      <w:r w:rsidRPr="00C820D5">
        <w:rPr>
          <w:rFonts w:ascii="Times New Roman" w:hAnsi="Times New Roman" w:cs="Times New Roman"/>
          <w:b/>
          <w:bCs/>
          <w:color w:val="000000"/>
        </w:rPr>
        <w:t>Hetkeolukord</w:t>
      </w:r>
    </w:p>
    <w:p w14:paraId="788CAEF5"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Eestis on ülevaade dementsusega inimeste puhul killustatud erinevate valdkondade ja institutsioonide vahel, mis takistab tervikvaadet, tõenduspõhiseid sekkumisi ning koordineeritud toe osutamist. Esineb nii juriidilisi kui tehnoloogilisi takistusi valdkonnaspetsialistide infovahetuses ja sellest tulenevalt võivad vajalikud tegevused/teenused hilineda või jääda kättesaamatuks</w:t>
      </w:r>
    </w:p>
    <w:p w14:paraId="4820E2B7" w14:textId="77777777"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Dementsusega inimestele suunatud uudsete ja innovaatiliste lahenduste kasutuselevõtt Eestis on aeglane, head näited ei levi piisavalt kiiresti ning </w:t>
      </w:r>
      <w:proofErr w:type="spellStart"/>
      <w:r w:rsidRPr="00C820D5">
        <w:rPr>
          <w:rFonts w:ascii="Times New Roman" w:hAnsi="Times New Roman" w:cs="Times New Roman"/>
          <w:color w:val="000000"/>
        </w:rPr>
        <w:t>hoolekandeteenused</w:t>
      </w:r>
      <w:proofErr w:type="spellEnd"/>
      <w:r w:rsidRPr="00C820D5">
        <w:rPr>
          <w:rFonts w:ascii="Times New Roman" w:hAnsi="Times New Roman" w:cs="Times New Roman"/>
          <w:color w:val="000000"/>
        </w:rPr>
        <w:t xml:space="preserve"> ei ole sageli dementsussõbralikud ega piisavalt </w:t>
      </w:r>
      <w:proofErr w:type="spellStart"/>
      <w:r w:rsidRPr="00C820D5">
        <w:rPr>
          <w:rFonts w:ascii="Times New Roman" w:hAnsi="Times New Roman" w:cs="Times New Roman"/>
          <w:color w:val="000000"/>
        </w:rPr>
        <w:t>uusimaid</w:t>
      </w:r>
      <w:proofErr w:type="spellEnd"/>
      <w:r w:rsidRPr="00C820D5">
        <w:rPr>
          <w:rFonts w:ascii="Times New Roman" w:hAnsi="Times New Roman" w:cs="Times New Roman"/>
          <w:color w:val="000000"/>
        </w:rPr>
        <w:t xml:space="preserve"> lähenemisviise arvestavad, kuna puuduvad sellekohased tõenduspõhised teadmised ja oskused.</w:t>
      </w:r>
    </w:p>
    <w:p w14:paraId="30A66E1C" w14:textId="77777777" w:rsidR="00A020B6" w:rsidRPr="00C820D5" w:rsidRDefault="00A020B6" w:rsidP="00A020B6">
      <w:pPr>
        <w:jc w:val="both"/>
        <w:rPr>
          <w:rFonts w:ascii="Times New Roman" w:hAnsi="Times New Roman" w:cs="Times New Roman"/>
          <w:b/>
          <w:bCs/>
          <w:color w:val="000000"/>
        </w:rPr>
      </w:pPr>
    </w:p>
    <w:p w14:paraId="7BDAE3A9" w14:textId="77777777" w:rsidR="00A020B6" w:rsidRPr="00C820D5" w:rsidRDefault="00A020B6" w:rsidP="00A020B6">
      <w:pPr>
        <w:jc w:val="both"/>
        <w:rPr>
          <w:rFonts w:ascii="Times New Roman" w:hAnsi="Times New Roman" w:cs="Times New Roman"/>
          <w:b/>
          <w:bCs/>
          <w:color w:val="000000"/>
        </w:rPr>
      </w:pPr>
      <w:r w:rsidRPr="00C820D5">
        <w:rPr>
          <w:rFonts w:ascii="Times New Roman" w:hAnsi="Times New Roman" w:cs="Times New Roman"/>
          <w:b/>
          <w:bCs/>
          <w:color w:val="000000"/>
        </w:rPr>
        <w:t>Lahendamist vajavad probleemid</w:t>
      </w:r>
    </w:p>
    <w:p w14:paraId="175CD324" w14:textId="77777777" w:rsidR="00A020B6" w:rsidRPr="00C820D5" w:rsidRDefault="00A020B6" w:rsidP="00A020B6">
      <w:pPr>
        <w:pStyle w:val="Loendilik"/>
        <w:numPr>
          <w:ilvl w:val="0"/>
          <w:numId w:val="18"/>
        </w:numPr>
        <w:jc w:val="both"/>
        <w:rPr>
          <w:rFonts w:ascii="Times New Roman" w:hAnsi="Times New Roman" w:cs="Times New Roman"/>
          <w:color w:val="000000"/>
        </w:rPr>
      </w:pPr>
      <w:r w:rsidRPr="00C820D5">
        <w:rPr>
          <w:rFonts w:ascii="Times New Roman" w:hAnsi="Times New Roman" w:cs="Times New Roman"/>
          <w:color w:val="000000"/>
        </w:rPr>
        <w:t xml:space="preserve">Eestis puudub ametkondadel tervikpilt dementsuse esinemisest ja dementsusega inimese teekonnast. </w:t>
      </w:r>
    </w:p>
    <w:p w14:paraId="5F1CD296" w14:textId="77777777" w:rsidR="00A020B6" w:rsidRPr="00C820D5" w:rsidRDefault="00A020B6" w:rsidP="00A020B6">
      <w:pPr>
        <w:pStyle w:val="Loendilik"/>
        <w:numPr>
          <w:ilvl w:val="0"/>
          <w:numId w:val="18"/>
        </w:numPr>
        <w:jc w:val="both"/>
        <w:rPr>
          <w:rFonts w:ascii="Times New Roman" w:hAnsi="Times New Roman" w:cs="Times New Roman"/>
          <w:color w:val="000000"/>
        </w:rPr>
      </w:pPr>
      <w:r w:rsidRPr="00C820D5">
        <w:rPr>
          <w:rFonts w:ascii="Times New Roman" w:hAnsi="Times New Roman" w:cs="Times New Roman"/>
          <w:color w:val="000000"/>
        </w:rPr>
        <w:t>Puuduvad valdkonnaülest võrgustikutööd toetavad tehnilised lahendused ja andmevahetust võimaldav juriidiline keskkond.</w:t>
      </w:r>
    </w:p>
    <w:p w14:paraId="6FC79B68" w14:textId="77777777" w:rsidR="00A020B6" w:rsidRPr="00C820D5" w:rsidRDefault="00A020B6" w:rsidP="00A020B6">
      <w:pPr>
        <w:pStyle w:val="Loendilik"/>
        <w:numPr>
          <w:ilvl w:val="0"/>
          <w:numId w:val="18"/>
        </w:numPr>
        <w:jc w:val="both"/>
        <w:rPr>
          <w:rFonts w:ascii="Times New Roman" w:hAnsi="Times New Roman" w:cs="Times New Roman"/>
          <w:color w:val="000000"/>
        </w:rPr>
      </w:pPr>
      <w:r w:rsidRPr="00C820D5">
        <w:rPr>
          <w:rFonts w:ascii="Times New Roman" w:hAnsi="Times New Roman" w:cs="Times New Roman"/>
          <w:color w:val="000000"/>
        </w:rPr>
        <w:t xml:space="preserve">Uuenduslikke dementsusspetsiifilisi lahendusi kasutatakse vähe, mittefarmakoloogilisi </w:t>
      </w:r>
      <w:proofErr w:type="spellStart"/>
      <w:r w:rsidRPr="00C820D5">
        <w:rPr>
          <w:rFonts w:ascii="Times New Roman" w:hAnsi="Times New Roman" w:cs="Times New Roman"/>
          <w:color w:val="000000"/>
        </w:rPr>
        <w:t>ohjeldusmeetmeid</w:t>
      </w:r>
      <w:proofErr w:type="spellEnd"/>
      <w:r w:rsidRPr="00C820D5">
        <w:rPr>
          <w:rFonts w:ascii="Times New Roman" w:hAnsi="Times New Roman" w:cs="Times New Roman"/>
          <w:color w:val="000000"/>
        </w:rPr>
        <w:t xml:space="preserve"> ja käitumisteraapilisi meetodeid kasutatakse vähe.</w:t>
      </w:r>
    </w:p>
    <w:p w14:paraId="57A1D998" w14:textId="77777777" w:rsidR="00A020B6" w:rsidRPr="00C820D5" w:rsidRDefault="00A020B6" w:rsidP="00A020B6">
      <w:pPr>
        <w:pStyle w:val="Loendilik"/>
        <w:numPr>
          <w:ilvl w:val="0"/>
          <w:numId w:val="18"/>
        </w:numPr>
        <w:jc w:val="both"/>
        <w:rPr>
          <w:rFonts w:ascii="Times New Roman" w:hAnsi="Times New Roman" w:cs="Times New Roman"/>
          <w:color w:val="000000"/>
        </w:rPr>
      </w:pPr>
      <w:r w:rsidRPr="00C820D5">
        <w:rPr>
          <w:rFonts w:ascii="Times New Roman" w:hAnsi="Times New Roman" w:cs="Times New Roman"/>
          <w:color w:val="000000"/>
        </w:rPr>
        <w:t>Vähesel määral on asutustes ja kodudes kasutusel uuenduslikud (tehnoloogilised) abivahendid.</w:t>
      </w:r>
    </w:p>
    <w:p w14:paraId="77257CF3" w14:textId="77777777" w:rsidR="00A020B6" w:rsidRPr="00C820D5" w:rsidRDefault="00A020B6" w:rsidP="00A020B6">
      <w:pPr>
        <w:jc w:val="both"/>
        <w:rPr>
          <w:rFonts w:ascii="Times New Roman" w:hAnsi="Times New Roman" w:cs="Times New Roman"/>
          <w:color w:val="000000"/>
        </w:rPr>
      </w:pPr>
    </w:p>
    <w:p w14:paraId="74376338" w14:textId="77777777" w:rsidR="00A020B6" w:rsidRPr="00C820D5" w:rsidRDefault="00A020B6" w:rsidP="00A020B6">
      <w:pPr>
        <w:jc w:val="both"/>
        <w:rPr>
          <w:rFonts w:ascii="Times New Roman" w:hAnsi="Times New Roman" w:cs="Times New Roman"/>
          <w:b/>
          <w:bCs/>
          <w:color w:val="000000"/>
        </w:rPr>
      </w:pPr>
      <w:r w:rsidRPr="00C820D5">
        <w:rPr>
          <w:rFonts w:ascii="Times New Roman" w:hAnsi="Times New Roman" w:cs="Times New Roman"/>
          <w:b/>
          <w:bCs/>
          <w:color w:val="000000"/>
        </w:rPr>
        <w:t>Kavandatud tegevused</w:t>
      </w:r>
    </w:p>
    <w:p w14:paraId="1FF3D45E" w14:textId="77777777" w:rsidR="00A020B6" w:rsidRPr="00C820D5" w:rsidRDefault="00A020B6" w:rsidP="00A020B6">
      <w:pPr>
        <w:pStyle w:val="Loendilik"/>
        <w:numPr>
          <w:ilvl w:val="0"/>
          <w:numId w:val="10"/>
        </w:numPr>
        <w:jc w:val="both"/>
        <w:rPr>
          <w:rFonts w:ascii="Times New Roman" w:hAnsi="Times New Roman" w:cs="Times New Roman"/>
          <w:color w:val="000000"/>
        </w:rPr>
      </w:pPr>
      <w:r w:rsidRPr="00C820D5">
        <w:rPr>
          <w:rFonts w:ascii="Times New Roman" w:hAnsi="Times New Roman" w:cs="Times New Roman"/>
          <w:color w:val="000000"/>
        </w:rPr>
        <w:t>Töötada välja, arendada ja vahendada koostöös ettevõtete ja teadus-arendusasutustega Eestis uudsete dementsusspetsiifiliste meetodite ja lahenduste rakendamist.</w:t>
      </w:r>
    </w:p>
    <w:p w14:paraId="6826D38B" w14:textId="77777777" w:rsidR="00A020B6" w:rsidRPr="00C820D5" w:rsidRDefault="00A020B6" w:rsidP="00A020B6">
      <w:pPr>
        <w:pStyle w:val="Loendilik"/>
        <w:numPr>
          <w:ilvl w:val="0"/>
          <w:numId w:val="10"/>
        </w:numPr>
        <w:jc w:val="both"/>
        <w:rPr>
          <w:rFonts w:ascii="Times New Roman" w:hAnsi="Times New Roman" w:cs="Times New Roman"/>
          <w:color w:val="000000"/>
        </w:rPr>
      </w:pPr>
      <w:r w:rsidRPr="00C820D5">
        <w:rPr>
          <w:rFonts w:ascii="Times New Roman" w:hAnsi="Times New Roman" w:cs="Times New Roman"/>
          <w:color w:val="000000"/>
        </w:rPr>
        <w:t>Jagada infot ning soovitusi hästi töötavate tehniliste lahenduste ning abivahendite osas  kasutajatele ja hoolekandeasutustele.</w:t>
      </w:r>
    </w:p>
    <w:p w14:paraId="348E5A95" w14:textId="77777777" w:rsidR="00A020B6" w:rsidRPr="00C820D5" w:rsidRDefault="00A020B6" w:rsidP="00A020B6">
      <w:pPr>
        <w:pStyle w:val="Loendilik"/>
        <w:numPr>
          <w:ilvl w:val="0"/>
          <w:numId w:val="10"/>
        </w:numPr>
        <w:jc w:val="both"/>
        <w:rPr>
          <w:rFonts w:ascii="Times New Roman" w:hAnsi="Times New Roman" w:cs="Times New Roman"/>
          <w:color w:val="000000"/>
        </w:rPr>
      </w:pPr>
      <w:r w:rsidRPr="00C820D5">
        <w:rPr>
          <w:rFonts w:ascii="Times New Roman" w:hAnsi="Times New Roman" w:cs="Times New Roman"/>
          <w:color w:val="000000"/>
        </w:rPr>
        <w:t xml:space="preserve">Toetada tõenduspõhiste sekkumismudelite piloteerimist ja kasutuselevõttu. </w:t>
      </w:r>
    </w:p>
    <w:p w14:paraId="5435CCDC" w14:textId="77777777" w:rsidR="00A020B6" w:rsidRPr="00C820D5" w:rsidRDefault="00A020B6" w:rsidP="00A020B6">
      <w:pPr>
        <w:pStyle w:val="Loendilik"/>
        <w:jc w:val="both"/>
        <w:rPr>
          <w:rFonts w:ascii="Times New Roman" w:hAnsi="Times New Roman" w:cs="Times New Roman"/>
          <w:color w:val="000000"/>
        </w:rPr>
      </w:pPr>
    </w:p>
    <w:p w14:paraId="2F00FFBF" w14:textId="207FC513" w:rsidR="00A020B6" w:rsidRPr="00C820D5" w:rsidRDefault="00DA224A" w:rsidP="00A020B6">
      <w:pPr>
        <w:jc w:val="both"/>
        <w:rPr>
          <w:rFonts w:ascii="Times New Roman" w:hAnsi="Times New Roman" w:cs="Times New Roman"/>
          <w:b/>
          <w:bCs/>
          <w:color w:val="000000"/>
        </w:rPr>
      </w:pPr>
      <w:r w:rsidRPr="00C820D5">
        <w:rPr>
          <w:noProof/>
        </w:rPr>
        <w:drawing>
          <wp:anchor distT="0" distB="0" distL="114300" distR="114300" simplePos="0" relativeHeight="251681792" behindDoc="1" locked="0" layoutInCell="1" allowOverlap="1" wp14:anchorId="63CE0E70" wp14:editId="52BE9303">
            <wp:simplePos x="0" y="0"/>
            <wp:positionH relativeFrom="column">
              <wp:posOffset>4551218</wp:posOffset>
            </wp:positionH>
            <wp:positionV relativeFrom="paragraph">
              <wp:posOffset>68638</wp:posOffset>
            </wp:positionV>
            <wp:extent cx="2275777" cy="3096260"/>
            <wp:effectExtent l="0" t="0" r="0" b="0"/>
            <wp:wrapNone/>
            <wp:docPr id="13" name="Picture 5" descr="Icon&#10;&#10;Description automatically generated with low confidence">
              <a:extLst xmlns:a="http://schemas.openxmlformats.org/drawingml/2006/main">
                <a:ext uri="{FF2B5EF4-FFF2-40B4-BE49-F238E27FC236}">
                  <a16:creationId xmlns:a16="http://schemas.microsoft.com/office/drawing/2014/main" id="{60E05024-C157-AE9F-FBC9-73EC550A22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Icon&#10;&#10;Description automatically generated with low confidence">
                      <a:extLst>
                        <a:ext uri="{FF2B5EF4-FFF2-40B4-BE49-F238E27FC236}">
                          <a16:creationId xmlns:a16="http://schemas.microsoft.com/office/drawing/2014/main" id="{60E05024-C157-AE9F-FBC9-73EC550A22C9}"/>
                        </a:ext>
                      </a:extLst>
                    </pic:cNvPr>
                    <pic:cNvPicPr>
                      <a:picLocks noChangeAspect="1"/>
                    </pic:cNvPicPr>
                  </pic:nvPicPr>
                  <pic:blipFill rotWithShape="1">
                    <a:blip r:embed="rId13" cstate="print">
                      <a:extLst>
                        <a:ext uri="{28A0092B-C50C-407E-A947-70E740481C1C}">
                          <a14:useLocalDpi xmlns:a14="http://schemas.microsoft.com/office/drawing/2010/main" val="0"/>
                        </a:ext>
                      </a:extLst>
                    </a:blip>
                    <a:srcRect t="4287"/>
                    <a:stretch/>
                  </pic:blipFill>
                  <pic:spPr>
                    <a:xfrm>
                      <a:off x="0" y="0"/>
                      <a:ext cx="2275777" cy="3096260"/>
                    </a:xfrm>
                    <a:prstGeom prst="rect">
                      <a:avLst/>
                    </a:prstGeom>
                    <a:effectLst>
                      <a:softEdge rad="0"/>
                    </a:effectLst>
                  </pic:spPr>
                </pic:pic>
              </a:graphicData>
            </a:graphic>
            <wp14:sizeRelH relativeFrom="page">
              <wp14:pctWidth>0</wp14:pctWidth>
            </wp14:sizeRelH>
            <wp14:sizeRelV relativeFrom="page">
              <wp14:pctHeight>0</wp14:pctHeight>
            </wp14:sizeRelV>
          </wp:anchor>
        </w:drawing>
      </w:r>
      <w:r w:rsidR="00A020B6" w:rsidRPr="00C820D5">
        <w:rPr>
          <w:rFonts w:ascii="Times New Roman" w:hAnsi="Times New Roman" w:cs="Times New Roman"/>
          <w:b/>
          <w:bCs/>
          <w:color w:val="000000"/>
        </w:rPr>
        <w:t>Oodatavad tulemused</w:t>
      </w:r>
    </w:p>
    <w:p w14:paraId="54600479" w14:textId="15FEB709" w:rsidR="00A020B6" w:rsidRPr="00C820D5" w:rsidRDefault="00A020B6" w:rsidP="00A020B6">
      <w:pPr>
        <w:pStyle w:val="Loendilik"/>
        <w:numPr>
          <w:ilvl w:val="0"/>
          <w:numId w:val="10"/>
        </w:numPr>
        <w:jc w:val="both"/>
        <w:rPr>
          <w:rFonts w:ascii="Times New Roman" w:hAnsi="Times New Roman" w:cs="Times New Roman"/>
          <w:color w:val="000000"/>
        </w:rPr>
      </w:pPr>
      <w:r w:rsidRPr="00C820D5">
        <w:rPr>
          <w:rFonts w:ascii="Times New Roman" w:hAnsi="Times New Roman" w:cs="Times New Roman"/>
          <w:color w:val="000000"/>
        </w:rPr>
        <w:t xml:space="preserve">Eesti sotsiaalhoolekandesüsteem on uuendusmeelne, kasutusele võetakse uusi metoodikaid ning kasutatakse aktiivselt ekspertnõustamist. </w:t>
      </w:r>
    </w:p>
    <w:p w14:paraId="0D3C1716" w14:textId="75C25EE9" w:rsidR="00A020B6" w:rsidRPr="00B01D1E" w:rsidRDefault="00A020B6" w:rsidP="00B01D1E">
      <w:pPr>
        <w:pStyle w:val="Loendilik"/>
        <w:numPr>
          <w:ilvl w:val="0"/>
          <w:numId w:val="10"/>
        </w:numPr>
        <w:jc w:val="both"/>
        <w:rPr>
          <w:rFonts w:ascii="Times New Roman" w:hAnsi="Times New Roman" w:cs="Times New Roman"/>
          <w:color w:val="000000"/>
        </w:rPr>
      </w:pPr>
      <w:r w:rsidRPr="00C820D5">
        <w:rPr>
          <w:rFonts w:ascii="Times New Roman" w:hAnsi="Times New Roman" w:cs="Times New Roman"/>
          <w:color w:val="000000"/>
        </w:rPr>
        <w:t xml:space="preserve">DKK on </w:t>
      </w:r>
      <w:r w:rsidR="008D6B30">
        <w:rPr>
          <w:rFonts w:ascii="Times New Roman" w:hAnsi="Times New Roman" w:cs="Times New Roman"/>
          <w:color w:val="000000"/>
        </w:rPr>
        <w:t>p</w:t>
      </w:r>
      <w:r w:rsidRPr="00C820D5">
        <w:rPr>
          <w:rFonts w:ascii="Times New Roman" w:hAnsi="Times New Roman" w:cs="Times New Roman"/>
          <w:color w:val="000000"/>
        </w:rPr>
        <w:t>artneriks nii siseriiklikult kui rahvusvaheliselt dementsusega seotud arendusprojektides ning uuenduslike tegevuste elluviimisel.</w:t>
      </w:r>
    </w:p>
    <w:p w14:paraId="444E5546" w14:textId="0F3FDFF7" w:rsidR="00300461" w:rsidRPr="00C820D5" w:rsidRDefault="00300461" w:rsidP="00A020B6">
      <w:pPr>
        <w:rPr>
          <w:rFonts w:ascii="Times New Roman" w:hAnsi="Times New Roman" w:cs="Times New Roman"/>
          <w:b/>
          <w:bCs/>
          <w:color w:val="000000"/>
        </w:rPr>
      </w:pPr>
    </w:p>
    <w:p w14:paraId="554E4DBB" w14:textId="37A15BDF" w:rsidR="00A020B6" w:rsidRPr="00C820D5" w:rsidRDefault="00A020B6" w:rsidP="00A020B6">
      <w:pPr>
        <w:rPr>
          <w:rFonts w:ascii="Times New Roman" w:hAnsi="Times New Roman" w:cs="Times New Roman"/>
          <w:b/>
          <w:bCs/>
          <w:color w:val="000000"/>
        </w:rPr>
      </w:pPr>
      <w:r w:rsidRPr="00C820D5">
        <w:rPr>
          <w:rFonts w:ascii="Times New Roman" w:hAnsi="Times New Roman" w:cs="Times New Roman"/>
          <w:b/>
          <w:bCs/>
          <w:color w:val="000000"/>
        </w:rPr>
        <w:t>Partnerid</w:t>
      </w:r>
    </w:p>
    <w:p w14:paraId="3808D540" w14:textId="12D5E2D3" w:rsidR="00A020B6" w:rsidRPr="00C820D5" w:rsidRDefault="00A020B6" w:rsidP="00A020B6">
      <w:pPr>
        <w:jc w:val="both"/>
        <w:rPr>
          <w:rFonts w:ascii="Times New Roman" w:hAnsi="Times New Roman" w:cs="Times New Roman"/>
          <w:color w:val="000000"/>
        </w:rPr>
      </w:pPr>
      <w:r w:rsidRPr="00C820D5">
        <w:rPr>
          <w:rFonts w:ascii="Times New Roman" w:hAnsi="Times New Roman" w:cs="Times New Roman"/>
          <w:color w:val="000000"/>
        </w:rPr>
        <w:t xml:space="preserve">Tervise Arengu Instituut, Sotsiaalministeerium, tervishoiukõrgkoolid, kutseõppeasutused,  kohalikud omavalitsused, </w:t>
      </w:r>
      <w:r w:rsidR="009C423A">
        <w:rPr>
          <w:rFonts w:ascii="Times New Roman" w:hAnsi="Times New Roman" w:cs="Times New Roman"/>
          <w:color w:val="000000"/>
        </w:rPr>
        <w:t>Tervise</w:t>
      </w:r>
      <w:r w:rsidR="00B6639B">
        <w:rPr>
          <w:rFonts w:ascii="Times New Roman" w:hAnsi="Times New Roman" w:cs="Times New Roman"/>
          <w:color w:val="000000"/>
        </w:rPr>
        <w:t xml:space="preserve"> A</w:t>
      </w:r>
      <w:r w:rsidR="009C423A">
        <w:rPr>
          <w:rFonts w:ascii="Times New Roman" w:hAnsi="Times New Roman" w:cs="Times New Roman"/>
          <w:color w:val="000000"/>
        </w:rPr>
        <w:t>bi</w:t>
      </w:r>
      <w:r w:rsidRPr="00C820D5">
        <w:rPr>
          <w:rFonts w:ascii="Times New Roman" w:hAnsi="Times New Roman" w:cs="Times New Roman"/>
          <w:color w:val="000000"/>
        </w:rPr>
        <w:t xml:space="preserve"> </w:t>
      </w:r>
      <w:r w:rsidR="00B6639B">
        <w:rPr>
          <w:rFonts w:ascii="Times New Roman" w:hAnsi="Times New Roman" w:cs="Times New Roman"/>
          <w:color w:val="000000"/>
        </w:rPr>
        <w:t xml:space="preserve">OÜ </w:t>
      </w:r>
      <w:r w:rsidRPr="00C820D5">
        <w:rPr>
          <w:rFonts w:ascii="Times New Roman" w:hAnsi="Times New Roman" w:cs="Times New Roman"/>
          <w:color w:val="000000"/>
        </w:rPr>
        <w:t>jt</w:t>
      </w:r>
    </w:p>
    <w:p w14:paraId="45E9DBAE" w14:textId="77777777" w:rsidR="00A020B6" w:rsidRPr="00C820D5" w:rsidRDefault="00A020B6" w:rsidP="00A020B6">
      <w:pPr>
        <w:jc w:val="both"/>
        <w:rPr>
          <w:rFonts w:ascii="Times New Roman" w:hAnsi="Times New Roman" w:cs="Times New Roman"/>
          <w:color w:val="000000"/>
        </w:rPr>
      </w:pPr>
    </w:p>
    <w:p w14:paraId="76A75A52" w14:textId="77777777" w:rsidR="00007B49" w:rsidRPr="00C820D5" w:rsidRDefault="00007B49" w:rsidP="00007B49">
      <w:pPr>
        <w:rPr>
          <w:rFonts w:ascii="Times New Roman" w:hAnsi="Times New Roman" w:cs="Times New Roman"/>
          <w:b/>
          <w:bCs/>
          <w:color w:val="000000"/>
        </w:rPr>
      </w:pPr>
      <w:r w:rsidRPr="00C820D5">
        <w:rPr>
          <w:rFonts w:ascii="Times New Roman" w:hAnsi="Times New Roman" w:cs="Times New Roman"/>
          <w:b/>
          <w:bCs/>
          <w:color w:val="000000"/>
        </w:rPr>
        <w:t>Mõõdikud ja sihttasemed 2027</w:t>
      </w:r>
    </w:p>
    <w:p w14:paraId="2986A456" w14:textId="6258A41C" w:rsidR="004657E1" w:rsidRPr="00B01D1E" w:rsidRDefault="00007B49" w:rsidP="00B01D1E">
      <w:pPr>
        <w:jc w:val="both"/>
        <w:rPr>
          <w:rFonts w:ascii="Times New Roman" w:hAnsi="Times New Roman" w:cs="Times New Roman"/>
          <w:color w:val="000000"/>
        </w:rPr>
      </w:pPr>
      <w:r w:rsidRPr="00C820D5">
        <w:rPr>
          <w:rFonts w:ascii="Times New Roman" w:hAnsi="Times New Roman" w:cs="Times New Roman"/>
          <w:color w:val="000000"/>
        </w:rPr>
        <w:t xml:space="preserve">DKK on osalenud igal aastal vähemalt </w:t>
      </w:r>
      <w:r w:rsidR="00D7445F" w:rsidRPr="00C820D5">
        <w:rPr>
          <w:rFonts w:ascii="Times New Roman" w:hAnsi="Times New Roman" w:cs="Times New Roman"/>
          <w:color w:val="000000"/>
        </w:rPr>
        <w:t>ü</w:t>
      </w:r>
      <w:r w:rsidRPr="00C820D5">
        <w:rPr>
          <w:rFonts w:ascii="Times New Roman" w:hAnsi="Times New Roman" w:cs="Times New Roman"/>
          <w:color w:val="000000"/>
        </w:rPr>
        <w:t>hes uuendustele ja kvaliteediarengule suunatud koostööalgatuses.</w:t>
      </w:r>
      <w:r w:rsidR="00390485" w:rsidRPr="00C820D5">
        <w:rPr>
          <w:rFonts w:ascii="Times New Roman" w:eastAsia="Times New Roman" w:hAnsi="Times New Roman" w:cs="Times New Roman"/>
          <w:noProof/>
          <w:lang w:eastAsia="en-GB"/>
        </w:rPr>
        <mc:AlternateContent>
          <mc:Choice Requires="wps">
            <w:drawing>
              <wp:anchor distT="118745" distB="118745" distL="114300" distR="114300" simplePos="0" relativeHeight="251683840" behindDoc="0" locked="0" layoutInCell="0" allowOverlap="1" wp14:anchorId="54FED25B" wp14:editId="41B78440">
                <wp:simplePos x="0" y="0"/>
                <wp:positionH relativeFrom="column">
                  <wp:posOffset>-450215</wp:posOffset>
                </wp:positionH>
                <wp:positionV relativeFrom="paragraph">
                  <wp:posOffset>6335853</wp:posOffset>
                </wp:positionV>
                <wp:extent cx="3726815" cy="1343891"/>
                <wp:effectExtent l="0" t="0" r="0" b="0"/>
                <wp:wrapNone/>
                <wp:docPr id="6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6815" cy="1343891"/>
                        </a:xfrm>
                        <a:prstGeom prst="rect">
                          <a:avLst/>
                        </a:prstGeom>
                        <a:noFill/>
                        <a:extLst>
                          <a:ext uri="{53640926-AAD7-44D8-BBD7-CCE9431645EC}">
                            <a14:shadowObscured xmlns:a14="http://schemas.microsoft.com/office/drawing/2010/main" val="1"/>
                          </a:ext>
                        </a:extLst>
                      </wps:spPr>
                      <wps:txbx>
                        <w:txbxContent>
                          <w:p w14:paraId="2D8257F1" w14:textId="77777777" w:rsidR="00390485" w:rsidRDefault="00390485" w:rsidP="00390485">
                            <w:pPr>
                              <w:spacing w:before="100" w:beforeAutospacing="1" w:after="100" w:afterAutospacing="1"/>
                              <w:rPr>
                                <w:rFonts w:ascii="Times New Roman" w:eastAsia="Times New Roman" w:hAnsi="Times New Roman" w:cs="Times New Roman"/>
                                <w:color w:val="4472C4" w:themeColor="accent1"/>
                                <w:lang w:eastAsia="en-GB"/>
                              </w:rPr>
                            </w:pPr>
                          </w:p>
                          <w:p w14:paraId="0C8AB416" w14:textId="77777777" w:rsidR="00390485" w:rsidRPr="007333CA" w:rsidRDefault="00390485" w:rsidP="00390485">
                            <w:pPr>
                              <w:spacing w:before="100" w:beforeAutospacing="1" w:after="100" w:afterAutospacing="1"/>
                              <w:rPr>
                                <w:rFonts w:ascii="Times New Roman" w:eastAsia="Times New Roman" w:hAnsi="Times New Roman" w:cs="Times New Roman"/>
                                <w:color w:val="2E74B5" w:themeColor="accent5" w:themeShade="BF"/>
                                <w:lang w:eastAsia="en-GB"/>
                              </w:rPr>
                            </w:pPr>
                          </w:p>
                          <w:p w14:paraId="3EB01BF3" w14:textId="721351E1" w:rsidR="00390485" w:rsidRPr="007333CA" w:rsidRDefault="00390485" w:rsidP="00390485">
                            <w:pPr>
                              <w:spacing w:before="100" w:beforeAutospacing="1" w:after="100" w:afterAutospacing="1"/>
                              <w:rPr>
                                <w:rFonts w:ascii="Times New Roman" w:eastAsia="Times New Roman" w:hAnsi="Times New Roman" w:cs="Times New Roman"/>
                                <w:color w:val="2E74B5" w:themeColor="accent5" w:themeShade="BF"/>
                                <w:lang w:eastAsia="en-GB"/>
                              </w:rPr>
                            </w:pPr>
                            <w:r w:rsidRPr="007333CA">
                              <w:rPr>
                                <w:rFonts w:ascii="Times New Roman" w:eastAsia="Times New Roman" w:hAnsi="Times New Roman" w:cs="Times New Roman"/>
                                <w:color w:val="2E74B5" w:themeColor="accent5" w:themeShade="BF"/>
                                <w:lang w:eastAsia="en-GB"/>
                              </w:rPr>
                              <w:t>Dementsuse Kompetentsikeskus</w:t>
                            </w:r>
                            <w:r w:rsidR="00D261D4" w:rsidRPr="007333CA">
                              <w:rPr>
                                <w:rFonts w:ascii="Times New Roman" w:eastAsia="Times New Roman" w:hAnsi="Times New Roman" w:cs="Times New Roman"/>
                                <w:color w:val="2E74B5" w:themeColor="accent5" w:themeShade="BF"/>
                                <w:lang w:eastAsia="en-GB"/>
                              </w:rPr>
                              <w:br/>
                              <w:t>Aadress: Ida 2, Koeru alevik, Järva vald 73001</w:t>
                            </w:r>
                            <w:r w:rsidRPr="007333CA">
                              <w:rPr>
                                <w:rFonts w:ascii="Times New Roman" w:eastAsia="Times New Roman" w:hAnsi="Times New Roman" w:cs="Times New Roman"/>
                                <w:color w:val="2E74B5" w:themeColor="accent5" w:themeShade="BF"/>
                                <w:lang w:eastAsia="en-GB"/>
                              </w:rPr>
                              <w:br/>
                              <w:t xml:space="preserve">tel: 5814 2984, </w:t>
                            </w:r>
                            <w:hyperlink r:id="rId18" w:history="1">
                              <w:r w:rsidR="00A11B24" w:rsidRPr="00877E6E">
                                <w:rPr>
                                  <w:rStyle w:val="Hperlink"/>
                                  <w:rFonts w:ascii="Times New Roman" w:eastAsia="Times New Roman" w:hAnsi="Times New Roman" w:cs="Times New Roman"/>
                                  <w:lang w:eastAsia="en-GB"/>
                                </w:rPr>
                                <w:t>info@dementsus.ee</w:t>
                              </w:r>
                            </w:hyperlink>
                            <w:r w:rsidRPr="007333CA">
                              <w:rPr>
                                <w:rFonts w:ascii="Times New Roman" w:eastAsia="Times New Roman" w:hAnsi="Times New Roman" w:cs="Times New Roman"/>
                                <w:color w:val="2E74B5" w:themeColor="accent5" w:themeShade="BF"/>
                                <w:lang w:eastAsia="en-GB"/>
                              </w:rPr>
                              <w:t>, www.dementsus.ee</w:t>
                            </w:r>
                          </w:p>
                          <w:p w14:paraId="1D410EA3" w14:textId="3BF2B42D" w:rsidR="00390485" w:rsidRDefault="00390485">
                            <w:pPr>
                              <w:pBdr>
                                <w:left w:val="single" w:sz="12" w:space="9" w:color="4472C4" w:themeColor="accent1"/>
                              </w:pBd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54FED25B" id="_x0000_t202" coordsize="21600,21600" o:spt="202" path="m,l,21600r21600,l21600,xe">
                <v:stroke joinstyle="miter"/>
                <v:path gradientshapeok="t" o:connecttype="rect"/>
              </v:shapetype>
              <v:shape id="Text Box 2" o:spid="_x0000_s1026" type="#_x0000_t202" style="position:absolute;left:0;text-align:left;margin-left:-35.45pt;margin-top:498.9pt;width:293.45pt;height:105.8pt;z-index:251683840;visibility:visible;mso-wrap-style:square;mso-width-percent:0;mso-height-percent:0;mso-wrap-distance-left:9pt;mso-wrap-distance-top:9.35pt;mso-wrap-distance-right:9pt;mso-wrap-distance-bottom:9.35pt;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" o:allowincell="f" filled="f" stroked="f">
                <v:textbox>
                  <w:txbxContent>
                    <w:p w14:paraId="2D8257F1" w14:textId="77777777" w:rsidR="00390485" w:rsidRDefault="00390485" w:rsidP="00390485">
                      <w:pPr>
                        <w:spacing w:before="100" w:beforeAutospacing="1" w:after="100" w:afterAutospacing="1"/>
                        <w:rPr>
                          <w:rFonts w:ascii="Times New Roman" w:eastAsia="Times New Roman" w:hAnsi="Times New Roman" w:cs="Times New Roman"/>
                          <w:color w:val="4472C4" w:themeColor="accent1"/>
                          <w:lang w:eastAsia="en-GB"/>
                        </w:rPr>
                      </w:pPr>
                    </w:p>
                    <w:p w14:paraId="0C8AB416" w14:textId="77777777" w:rsidR="00390485" w:rsidRPr="007333CA" w:rsidRDefault="00390485" w:rsidP="00390485">
                      <w:pPr>
                        <w:spacing w:before="100" w:beforeAutospacing="1" w:after="100" w:afterAutospacing="1"/>
                        <w:rPr>
                          <w:rFonts w:ascii="Times New Roman" w:eastAsia="Times New Roman" w:hAnsi="Times New Roman" w:cs="Times New Roman"/>
                          <w:color w:val="2E74B5" w:themeColor="accent5" w:themeShade="BF"/>
                          <w:lang w:eastAsia="en-GB"/>
                        </w:rPr>
                      </w:pPr>
                    </w:p>
                    <w:p w14:paraId="3EB01BF3" w14:textId="721351E1" w:rsidR="00390485" w:rsidRPr="007333CA" w:rsidRDefault="00390485" w:rsidP="00390485">
                      <w:pPr>
                        <w:spacing w:before="100" w:beforeAutospacing="1" w:after="100" w:afterAutospacing="1"/>
                        <w:rPr>
                          <w:rFonts w:ascii="Times New Roman" w:eastAsia="Times New Roman" w:hAnsi="Times New Roman" w:cs="Times New Roman"/>
                          <w:color w:val="2E74B5" w:themeColor="accent5" w:themeShade="BF"/>
                          <w:lang w:eastAsia="en-GB"/>
                        </w:rPr>
                      </w:pPr>
                      <w:r w:rsidRPr="007333CA">
                        <w:rPr>
                          <w:rFonts w:ascii="Times New Roman" w:eastAsia="Times New Roman" w:hAnsi="Times New Roman" w:cs="Times New Roman"/>
                          <w:color w:val="2E74B5" w:themeColor="accent5" w:themeShade="BF"/>
                          <w:lang w:eastAsia="en-GB"/>
                        </w:rPr>
                        <w:t>Dementsuse Kompetentsikeskus</w:t>
                      </w:r>
                      <w:r w:rsidR="00D261D4" w:rsidRPr="007333CA">
                        <w:rPr>
                          <w:rFonts w:ascii="Times New Roman" w:eastAsia="Times New Roman" w:hAnsi="Times New Roman" w:cs="Times New Roman"/>
                          <w:color w:val="2E74B5" w:themeColor="accent5" w:themeShade="BF"/>
                          <w:lang w:eastAsia="en-GB"/>
                        </w:rPr>
                        <w:br/>
                        <w:t>Aadress: Ida 2, Koeru alevik, Järva vald 73001</w:t>
                      </w:r>
                      <w:r w:rsidRPr="007333CA">
                        <w:rPr>
                          <w:rFonts w:ascii="Times New Roman" w:eastAsia="Times New Roman" w:hAnsi="Times New Roman" w:cs="Times New Roman"/>
                          <w:color w:val="2E74B5" w:themeColor="accent5" w:themeShade="BF"/>
                          <w:lang w:eastAsia="en-GB"/>
                        </w:rPr>
                        <w:br/>
                        <w:t xml:space="preserve">tel: 5814 2984, </w:t>
                      </w:r>
                      <w:hyperlink r:id="rId19" w:history="1">
                        <w:r w:rsidR="00A11B24" w:rsidRPr="00877E6E">
                          <w:rPr>
                            <w:rStyle w:val="Hperlink"/>
                            <w:rFonts w:ascii="Times New Roman" w:eastAsia="Times New Roman" w:hAnsi="Times New Roman" w:cs="Times New Roman"/>
                            <w:lang w:eastAsia="en-GB"/>
                          </w:rPr>
                          <w:t>info@dementsus.ee</w:t>
                        </w:r>
                      </w:hyperlink>
                      <w:r w:rsidRPr="007333CA">
                        <w:rPr>
                          <w:rFonts w:ascii="Times New Roman" w:eastAsia="Times New Roman" w:hAnsi="Times New Roman" w:cs="Times New Roman"/>
                          <w:color w:val="2E74B5" w:themeColor="accent5" w:themeShade="BF"/>
                          <w:lang w:eastAsia="en-GB"/>
                        </w:rPr>
                        <w:t>, www.dementsus.ee</w:t>
                      </w:r>
                    </w:p>
                    <w:p w14:paraId="1D410EA3" w14:textId="3BF2B42D" w:rsidR="00390485" w:rsidRDefault="00390485">
                      <w:pPr>
                        <w:pBdr>
                          <w:left w:val="single" w:sz="12" w:space="9" w:color="4472C4" w:themeColor="accent1"/>
                        </w:pBdr>
                      </w:pPr>
                    </w:p>
                  </w:txbxContent>
                </v:textbox>
              </v:shape>
            </w:pict>
          </mc:Fallback>
        </mc:AlternateContent>
      </w:r>
      <w:r w:rsidR="00DA224A" w:rsidRPr="00C820D5">
        <w:rPr>
          <w:noProof/>
        </w:rPr>
        <w:drawing>
          <wp:anchor distT="0" distB="0" distL="114300" distR="114300" simplePos="0" relativeHeight="251671552" behindDoc="1" locked="0" layoutInCell="1" allowOverlap="1" wp14:anchorId="7A314549" wp14:editId="638031EE">
            <wp:simplePos x="0" y="0"/>
            <wp:positionH relativeFrom="column">
              <wp:posOffset>3338945</wp:posOffset>
            </wp:positionH>
            <wp:positionV relativeFrom="paragraph">
              <wp:posOffset>4748645</wp:posOffset>
            </wp:positionV>
            <wp:extent cx="3348107" cy="4168083"/>
            <wp:effectExtent l="0" t="0" r="5080" b="4445"/>
            <wp:wrapNone/>
            <wp:docPr id="8" name="Picture 5" descr="Icon&#10;&#10;Description automatically generated with low confidence">
              <a:extLst xmlns:a="http://schemas.openxmlformats.org/drawingml/2006/main">
                <a:ext uri="{FF2B5EF4-FFF2-40B4-BE49-F238E27FC236}">
                  <a16:creationId xmlns:a16="http://schemas.microsoft.com/office/drawing/2014/main" id="{60E05024-C157-AE9F-FBC9-73EC550A22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Icon&#10;&#10;Description automatically generated with low confidence">
                      <a:extLst>
                        <a:ext uri="{FF2B5EF4-FFF2-40B4-BE49-F238E27FC236}">
                          <a16:creationId xmlns:a16="http://schemas.microsoft.com/office/drawing/2014/main" id="{60E05024-C157-AE9F-FBC9-73EC550A22C9}"/>
                        </a:ext>
                      </a:extLst>
                    </pic:cNvPr>
                    <pic:cNvPicPr>
                      <a:picLocks noChangeAspect="1"/>
                    </pic:cNvPicPr>
                  </pic:nvPicPr>
                  <pic:blipFill rotWithShape="1">
                    <a:blip r:embed="rId13" cstate="print">
                      <a:extLst>
                        <a:ext uri="{28A0092B-C50C-407E-A947-70E740481C1C}">
                          <a14:useLocalDpi xmlns:a14="http://schemas.microsoft.com/office/drawing/2010/main" val="0"/>
                        </a:ext>
                      </a:extLst>
                    </a:blip>
                    <a:srcRect t="4287"/>
                    <a:stretch/>
                  </pic:blipFill>
                  <pic:spPr>
                    <a:xfrm>
                      <a:off x="0" y="0"/>
                      <a:ext cx="3370515" cy="4195979"/>
                    </a:xfrm>
                    <a:prstGeom prst="rect">
                      <a:avLst/>
                    </a:prstGeom>
                    <a:effectLst>
                      <a:softEdge rad="0"/>
                    </a:effectLst>
                  </pic:spPr>
                </pic:pic>
              </a:graphicData>
            </a:graphic>
            <wp14:sizeRelH relativeFrom="page">
              <wp14:pctWidth>0</wp14:pctWidth>
            </wp14:sizeRelH>
            <wp14:sizeRelV relativeFrom="page">
              <wp14:pctHeight>0</wp14:pctHeight>
            </wp14:sizeRelV>
          </wp:anchor>
        </w:drawing>
      </w:r>
    </w:p>
    <w:sectPr w:rsidR="004657E1" w:rsidRPr="00B01D1E" w:rsidSect="006A2A57">
      <w:pgSz w:w="11906" w:h="16838"/>
      <w:pgMar w:top="1440" w:right="851"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54734A" w14:textId="77777777" w:rsidR="00FA370F" w:rsidRDefault="00FA370F" w:rsidP="00CF56D0">
      <w:r>
        <w:separator/>
      </w:r>
    </w:p>
  </w:endnote>
  <w:endnote w:type="continuationSeparator" w:id="0">
    <w:p w14:paraId="18E7A87C" w14:textId="77777777" w:rsidR="00FA370F" w:rsidRDefault="00FA370F" w:rsidP="00CF5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64C2B4" w14:textId="77777777" w:rsidR="00FA370F" w:rsidRDefault="00FA370F" w:rsidP="00CF56D0">
      <w:r>
        <w:separator/>
      </w:r>
    </w:p>
  </w:footnote>
  <w:footnote w:type="continuationSeparator" w:id="0">
    <w:p w14:paraId="55A2B1D4" w14:textId="77777777" w:rsidR="00FA370F" w:rsidRDefault="00FA370F" w:rsidP="00CF56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20722"/>
    <w:multiLevelType w:val="hybridMultilevel"/>
    <w:tmpl w:val="B9CAF1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4E0AAF"/>
    <w:multiLevelType w:val="hybridMultilevel"/>
    <w:tmpl w:val="2B944EA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9C4DB1"/>
    <w:multiLevelType w:val="hybridMultilevel"/>
    <w:tmpl w:val="859642B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E27CF7"/>
    <w:multiLevelType w:val="hybridMultilevel"/>
    <w:tmpl w:val="E23CAE5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A281588"/>
    <w:multiLevelType w:val="multilevel"/>
    <w:tmpl w:val="6A98D9D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1C09B8"/>
    <w:multiLevelType w:val="hybridMultilevel"/>
    <w:tmpl w:val="E6DC2FB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D84B0E"/>
    <w:multiLevelType w:val="hybridMultilevel"/>
    <w:tmpl w:val="34A28A4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B97760"/>
    <w:multiLevelType w:val="hybridMultilevel"/>
    <w:tmpl w:val="F4FE44C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E704D26"/>
    <w:multiLevelType w:val="multilevel"/>
    <w:tmpl w:val="DB64176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FC2284"/>
    <w:multiLevelType w:val="hybridMultilevel"/>
    <w:tmpl w:val="9A08CE5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B6029C"/>
    <w:multiLevelType w:val="hybridMultilevel"/>
    <w:tmpl w:val="6E0C28E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601E9B"/>
    <w:multiLevelType w:val="hybridMultilevel"/>
    <w:tmpl w:val="8B0A9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2810004"/>
    <w:multiLevelType w:val="hybridMultilevel"/>
    <w:tmpl w:val="A3FEC88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5E40B2"/>
    <w:multiLevelType w:val="hybridMultilevel"/>
    <w:tmpl w:val="448E5F8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B535F0"/>
    <w:multiLevelType w:val="hybridMultilevel"/>
    <w:tmpl w:val="0010B3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82B2167"/>
    <w:multiLevelType w:val="hybridMultilevel"/>
    <w:tmpl w:val="3864B93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A3D64F8"/>
    <w:multiLevelType w:val="hybridMultilevel"/>
    <w:tmpl w:val="80CA6B8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83840F3"/>
    <w:multiLevelType w:val="multilevel"/>
    <w:tmpl w:val="F33CC76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2146121035">
    <w:abstractNumId w:val="11"/>
  </w:num>
  <w:num w:numId="2" w16cid:durableId="327755218">
    <w:abstractNumId w:val="8"/>
  </w:num>
  <w:num w:numId="3" w16cid:durableId="409161762">
    <w:abstractNumId w:val="17"/>
  </w:num>
  <w:num w:numId="4" w16cid:durableId="786464635">
    <w:abstractNumId w:val="4"/>
  </w:num>
  <w:num w:numId="5" w16cid:durableId="1547177686">
    <w:abstractNumId w:val="14"/>
  </w:num>
  <w:num w:numId="6" w16cid:durableId="833447459">
    <w:abstractNumId w:val="5"/>
  </w:num>
  <w:num w:numId="7" w16cid:durableId="404837175">
    <w:abstractNumId w:val="12"/>
  </w:num>
  <w:num w:numId="8" w16cid:durableId="516626093">
    <w:abstractNumId w:val="10"/>
  </w:num>
  <w:num w:numId="9" w16cid:durableId="511183492">
    <w:abstractNumId w:val="9"/>
  </w:num>
  <w:num w:numId="10" w16cid:durableId="311258213">
    <w:abstractNumId w:val="0"/>
  </w:num>
  <w:num w:numId="11" w16cid:durableId="1034622655">
    <w:abstractNumId w:val="3"/>
  </w:num>
  <w:num w:numId="12" w16cid:durableId="1191336186">
    <w:abstractNumId w:val="7"/>
  </w:num>
  <w:num w:numId="13" w16cid:durableId="845629655">
    <w:abstractNumId w:val="13"/>
  </w:num>
  <w:num w:numId="14" w16cid:durableId="333145173">
    <w:abstractNumId w:val="16"/>
  </w:num>
  <w:num w:numId="15" w16cid:durableId="1391467123">
    <w:abstractNumId w:val="15"/>
  </w:num>
  <w:num w:numId="16" w16cid:durableId="1479032946">
    <w:abstractNumId w:val="1"/>
  </w:num>
  <w:num w:numId="17" w16cid:durableId="269511364">
    <w:abstractNumId w:val="6"/>
  </w:num>
  <w:num w:numId="18" w16cid:durableId="106097620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arja Seppel - SOM">
    <w15:presenceInfo w15:providerId="AD" w15:userId="S::maarja.seppel@sm.ee::4509ca0f-6329-4507-b247-c578319dfb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7E1"/>
    <w:rsid w:val="00004657"/>
    <w:rsid w:val="00007B49"/>
    <w:rsid w:val="000120B1"/>
    <w:rsid w:val="00017336"/>
    <w:rsid w:val="00021424"/>
    <w:rsid w:val="00046BA6"/>
    <w:rsid w:val="00073FAA"/>
    <w:rsid w:val="0008487F"/>
    <w:rsid w:val="000A2E3A"/>
    <w:rsid w:val="000B1A06"/>
    <w:rsid w:val="000B6640"/>
    <w:rsid w:val="000C53B8"/>
    <w:rsid w:val="000C7FB5"/>
    <w:rsid w:val="000D387A"/>
    <w:rsid w:val="000E130F"/>
    <w:rsid w:val="000F12CF"/>
    <w:rsid w:val="001015B0"/>
    <w:rsid w:val="00103C1D"/>
    <w:rsid w:val="00106338"/>
    <w:rsid w:val="00113A3E"/>
    <w:rsid w:val="00137787"/>
    <w:rsid w:val="001452A1"/>
    <w:rsid w:val="001549D5"/>
    <w:rsid w:val="0016038D"/>
    <w:rsid w:val="00161E6A"/>
    <w:rsid w:val="00165B63"/>
    <w:rsid w:val="001A4153"/>
    <w:rsid w:val="001E1809"/>
    <w:rsid w:val="001E3050"/>
    <w:rsid w:val="001F1CC0"/>
    <w:rsid w:val="001F36FB"/>
    <w:rsid w:val="00221C4B"/>
    <w:rsid w:val="00235296"/>
    <w:rsid w:val="00242B96"/>
    <w:rsid w:val="00244181"/>
    <w:rsid w:val="00265086"/>
    <w:rsid w:val="002968E2"/>
    <w:rsid w:val="00297B55"/>
    <w:rsid w:val="002B79EE"/>
    <w:rsid w:val="002D628A"/>
    <w:rsid w:val="00300461"/>
    <w:rsid w:val="00301AA4"/>
    <w:rsid w:val="00302415"/>
    <w:rsid w:val="003267E0"/>
    <w:rsid w:val="003416DA"/>
    <w:rsid w:val="00341D04"/>
    <w:rsid w:val="003429B7"/>
    <w:rsid w:val="00372E7D"/>
    <w:rsid w:val="0038719F"/>
    <w:rsid w:val="00390485"/>
    <w:rsid w:val="003A47D1"/>
    <w:rsid w:val="003A4DD4"/>
    <w:rsid w:val="003D4AD2"/>
    <w:rsid w:val="003E27CB"/>
    <w:rsid w:val="003E5429"/>
    <w:rsid w:val="00404500"/>
    <w:rsid w:val="00406C9D"/>
    <w:rsid w:val="00414C50"/>
    <w:rsid w:val="004168D1"/>
    <w:rsid w:val="004308C8"/>
    <w:rsid w:val="00445E02"/>
    <w:rsid w:val="00446E4B"/>
    <w:rsid w:val="004657E1"/>
    <w:rsid w:val="004819F4"/>
    <w:rsid w:val="00483906"/>
    <w:rsid w:val="00495827"/>
    <w:rsid w:val="004959DE"/>
    <w:rsid w:val="004A1598"/>
    <w:rsid w:val="004B112D"/>
    <w:rsid w:val="004C2370"/>
    <w:rsid w:val="004C5712"/>
    <w:rsid w:val="004C7ABC"/>
    <w:rsid w:val="004F36F0"/>
    <w:rsid w:val="004F387D"/>
    <w:rsid w:val="00506ED1"/>
    <w:rsid w:val="00507138"/>
    <w:rsid w:val="00530B23"/>
    <w:rsid w:val="005355B5"/>
    <w:rsid w:val="00541285"/>
    <w:rsid w:val="00545D28"/>
    <w:rsid w:val="0054699A"/>
    <w:rsid w:val="00551335"/>
    <w:rsid w:val="00563BC1"/>
    <w:rsid w:val="00566D28"/>
    <w:rsid w:val="00567555"/>
    <w:rsid w:val="00577E3A"/>
    <w:rsid w:val="005A592C"/>
    <w:rsid w:val="005C1C4E"/>
    <w:rsid w:val="005F3B9B"/>
    <w:rsid w:val="005F66A6"/>
    <w:rsid w:val="00610C3D"/>
    <w:rsid w:val="006178C5"/>
    <w:rsid w:val="00634AF0"/>
    <w:rsid w:val="00641909"/>
    <w:rsid w:val="00651058"/>
    <w:rsid w:val="00673E36"/>
    <w:rsid w:val="006777B4"/>
    <w:rsid w:val="00694898"/>
    <w:rsid w:val="006A22B9"/>
    <w:rsid w:val="006A2A57"/>
    <w:rsid w:val="006C10ED"/>
    <w:rsid w:val="006C20C3"/>
    <w:rsid w:val="006E0CB9"/>
    <w:rsid w:val="006F047E"/>
    <w:rsid w:val="006F429B"/>
    <w:rsid w:val="007031D4"/>
    <w:rsid w:val="00716680"/>
    <w:rsid w:val="007333CA"/>
    <w:rsid w:val="00736F51"/>
    <w:rsid w:val="0076437C"/>
    <w:rsid w:val="0076728D"/>
    <w:rsid w:val="00770C0B"/>
    <w:rsid w:val="00785EE1"/>
    <w:rsid w:val="00786C7D"/>
    <w:rsid w:val="00797375"/>
    <w:rsid w:val="007B1A27"/>
    <w:rsid w:val="007B252C"/>
    <w:rsid w:val="007B311B"/>
    <w:rsid w:val="007C2239"/>
    <w:rsid w:val="007E43D8"/>
    <w:rsid w:val="007E500F"/>
    <w:rsid w:val="0080696B"/>
    <w:rsid w:val="00810461"/>
    <w:rsid w:val="0081106D"/>
    <w:rsid w:val="008813D3"/>
    <w:rsid w:val="008B05FF"/>
    <w:rsid w:val="008B5160"/>
    <w:rsid w:val="008C4639"/>
    <w:rsid w:val="008C66F9"/>
    <w:rsid w:val="008D6B30"/>
    <w:rsid w:val="008E0B37"/>
    <w:rsid w:val="008F23E6"/>
    <w:rsid w:val="00916DFB"/>
    <w:rsid w:val="00935756"/>
    <w:rsid w:val="00952316"/>
    <w:rsid w:val="009579F9"/>
    <w:rsid w:val="00957B7A"/>
    <w:rsid w:val="00960E4E"/>
    <w:rsid w:val="00961517"/>
    <w:rsid w:val="00961A14"/>
    <w:rsid w:val="00970604"/>
    <w:rsid w:val="009721D7"/>
    <w:rsid w:val="0098297A"/>
    <w:rsid w:val="009A25DE"/>
    <w:rsid w:val="009C29EA"/>
    <w:rsid w:val="009C423A"/>
    <w:rsid w:val="009D1C22"/>
    <w:rsid w:val="009F1860"/>
    <w:rsid w:val="009F6C7B"/>
    <w:rsid w:val="00A020B6"/>
    <w:rsid w:val="00A0211C"/>
    <w:rsid w:val="00A0226F"/>
    <w:rsid w:val="00A033F3"/>
    <w:rsid w:val="00A06C8A"/>
    <w:rsid w:val="00A07E81"/>
    <w:rsid w:val="00A11B24"/>
    <w:rsid w:val="00A2421D"/>
    <w:rsid w:val="00A45246"/>
    <w:rsid w:val="00A57995"/>
    <w:rsid w:val="00AA3DA4"/>
    <w:rsid w:val="00AD74D1"/>
    <w:rsid w:val="00AE5B4E"/>
    <w:rsid w:val="00B01D1E"/>
    <w:rsid w:val="00B07557"/>
    <w:rsid w:val="00B37416"/>
    <w:rsid w:val="00B50D45"/>
    <w:rsid w:val="00B53DCF"/>
    <w:rsid w:val="00B6623B"/>
    <w:rsid w:val="00B6639B"/>
    <w:rsid w:val="00B70544"/>
    <w:rsid w:val="00B8784F"/>
    <w:rsid w:val="00BA62D7"/>
    <w:rsid w:val="00BC247E"/>
    <w:rsid w:val="00BC670A"/>
    <w:rsid w:val="00BD7023"/>
    <w:rsid w:val="00BE42F8"/>
    <w:rsid w:val="00BF3DC7"/>
    <w:rsid w:val="00C1261B"/>
    <w:rsid w:val="00C168F8"/>
    <w:rsid w:val="00C23081"/>
    <w:rsid w:val="00C43A31"/>
    <w:rsid w:val="00C46434"/>
    <w:rsid w:val="00C4758D"/>
    <w:rsid w:val="00C5045C"/>
    <w:rsid w:val="00C53ECA"/>
    <w:rsid w:val="00C56045"/>
    <w:rsid w:val="00C638E2"/>
    <w:rsid w:val="00C6741E"/>
    <w:rsid w:val="00C71B7A"/>
    <w:rsid w:val="00C7737F"/>
    <w:rsid w:val="00C820D5"/>
    <w:rsid w:val="00C912FA"/>
    <w:rsid w:val="00C9287E"/>
    <w:rsid w:val="00C970FF"/>
    <w:rsid w:val="00CB0101"/>
    <w:rsid w:val="00CC7A3C"/>
    <w:rsid w:val="00CD7339"/>
    <w:rsid w:val="00CF56D0"/>
    <w:rsid w:val="00D241B9"/>
    <w:rsid w:val="00D261D4"/>
    <w:rsid w:val="00D459B3"/>
    <w:rsid w:val="00D540BF"/>
    <w:rsid w:val="00D71E42"/>
    <w:rsid w:val="00D7445F"/>
    <w:rsid w:val="00D91F2E"/>
    <w:rsid w:val="00D95399"/>
    <w:rsid w:val="00DA0176"/>
    <w:rsid w:val="00DA224A"/>
    <w:rsid w:val="00DB66E3"/>
    <w:rsid w:val="00DC38F4"/>
    <w:rsid w:val="00DC7CF3"/>
    <w:rsid w:val="00DD6AEB"/>
    <w:rsid w:val="00DE72FC"/>
    <w:rsid w:val="00DF650D"/>
    <w:rsid w:val="00E17EDB"/>
    <w:rsid w:val="00E32B84"/>
    <w:rsid w:val="00E42113"/>
    <w:rsid w:val="00E42CC3"/>
    <w:rsid w:val="00E448C5"/>
    <w:rsid w:val="00E451D9"/>
    <w:rsid w:val="00E54D99"/>
    <w:rsid w:val="00E93A17"/>
    <w:rsid w:val="00EA490C"/>
    <w:rsid w:val="00ED64CC"/>
    <w:rsid w:val="00ED713C"/>
    <w:rsid w:val="00F1026A"/>
    <w:rsid w:val="00F14156"/>
    <w:rsid w:val="00F36D19"/>
    <w:rsid w:val="00F51F06"/>
    <w:rsid w:val="00F52399"/>
    <w:rsid w:val="00F90AC3"/>
    <w:rsid w:val="00F94240"/>
    <w:rsid w:val="00FA370F"/>
    <w:rsid w:val="00FA4E38"/>
    <w:rsid w:val="00FA6E89"/>
    <w:rsid w:val="00FB2FC9"/>
    <w:rsid w:val="00FB4098"/>
    <w:rsid w:val="00FC3010"/>
    <w:rsid w:val="00FD0292"/>
    <w:rsid w:val="00FF5798"/>
    <w:rsid w:val="00FF603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653A3"/>
  <w15:chartTrackingRefBased/>
  <w15:docId w15:val="{67895C3A-6F1F-8544-86E5-F93FEB1D5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020B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unhideWhenUsed/>
    <w:qFormat/>
    <w:rsid w:val="00A020B6"/>
    <w:pPr>
      <w:keepNext/>
      <w:keepLines/>
      <w:spacing w:before="40"/>
      <w:outlineLvl w:val="1"/>
    </w:pPr>
    <w:rPr>
      <w:rFonts w:asciiTheme="majorHAnsi" w:eastAsiaTheme="majorEastAsia" w:hAnsiTheme="majorHAnsi" w:cstheme="majorBidi"/>
      <w:color w:val="2F5496" w:themeColor="accent1" w:themeShade="BF"/>
      <w:sz w:val="26"/>
      <w:szCs w:val="26"/>
      <w:lang w:eastAsia="en-GB"/>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HTML-eelvormindatud">
    <w:name w:val="HTML Preformatted"/>
    <w:basedOn w:val="Normaallaad"/>
    <w:link w:val="HTML-eelvormindatudMrk"/>
    <w:uiPriority w:val="99"/>
    <w:semiHidden/>
    <w:unhideWhenUsed/>
    <w:rsid w:val="004657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GB"/>
    </w:rPr>
  </w:style>
  <w:style w:type="character" w:customStyle="1" w:styleId="HTML-eelvormindatudMrk">
    <w:name w:val="HTML-eelvormindatud Märk"/>
    <w:basedOn w:val="Liguvaikefont"/>
    <w:link w:val="HTML-eelvormindatud"/>
    <w:uiPriority w:val="99"/>
    <w:semiHidden/>
    <w:rsid w:val="004657E1"/>
    <w:rPr>
      <w:rFonts w:ascii="Courier New" w:eastAsia="Times New Roman" w:hAnsi="Courier New" w:cs="Courier New"/>
      <w:sz w:val="20"/>
      <w:szCs w:val="20"/>
      <w:lang w:eastAsia="en-GB"/>
    </w:rPr>
  </w:style>
  <w:style w:type="character" w:customStyle="1" w:styleId="y2iqfc">
    <w:name w:val="y2iqfc"/>
    <w:basedOn w:val="Liguvaikefont"/>
    <w:rsid w:val="004657E1"/>
  </w:style>
  <w:style w:type="paragraph" w:styleId="Loendilik">
    <w:name w:val="List Paragraph"/>
    <w:basedOn w:val="Normaallaad"/>
    <w:uiPriority w:val="34"/>
    <w:qFormat/>
    <w:rsid w:val="004657E1"/>
    <w:pPr>
      <w:ind w:left="720"/>
      <w:contextualSpacing/>
    </w:pPr>
  </w:style>
  <w:style w:type="paragraph" w:styleId="Normaallaadveeb">
    <w:name w:val="Normal (Web)"/>
    <w:basedOn w:val="Normaallaad"/>
    <w:uiPriority w:val="99"/>
    <w:unhideWhenUsed/>
    <w:rsid w:val="004657E1"/>
    <w:pPr>
      <w:spacing w:before="100" w:beforeAutospacing="1" w:after="100" w:afterAutospacing="1"/>
    </w:pPr>
    <w:rPr>
      <w:rFonts w:ascii="Times New Roman" w:eastAsia="Times New Roman" w:hAnsi="Times New Roman" w:cs="Times New Roman"/>
      <w:lang w:eastAsia="en-GB"/>
    </w:rPr>
  </w:style>
  <w:style w:type="character" w:customStyle="1" w:styleId="apple-converted-space">
    <w:name w:val="apple-converted-space"/>
    <w:basedOn w:val="Liguvaikefont"/>
    <w:rsid w:val="00CF56D0"/>
  </w:style>
  <w:style w:type="character" w:styleId="Hperlink">
    <w:name w:val="Hyperlink"/>
    <w:basedOn w:val="Liguvaikefont"/>
    <w:uiPriority w:val="99"/>
    <w:unhideWhenUsed/>
    <w:rsid w:val="00CF56D0"/>
    <w:rPr>
      <w:color w:val="0000FF"/>
      <w:u w:val="single"/>
    </w:rPr>
  </w:style>
  <w:style w:type="character" w:customStyle="1" w:styleId="Pealkiri1Mrk">
    <w:name w:val="Pealkiri 1 Märk"/>
    <w:basedOn w:val="Liguvaikefont"/>
    <w:link w:val="Pealkiri1"/>
    <w:uiPriority w:val="9"/>
    <w:rsid w:val="00A020B6"/>
    <w:rPr>
      <w:rFonts w:asciiTheme="majorHAnsi" w:eastAsiaTheme="majorEastAsia" w:hAnsiTheme="majorHAnsi" w:cstheme="majorBidi"/>
      <w:color w:val="2F5496" w:themeColor="accent1" w:themeShade="BF"/>
      <w:sz w:val="32"/>
      <w:szCs w:val="32"/>
    </w:rPr>
  </w:style>
  <w:style w:type="character" w:customStyle="1" w:styleId="Pealkiri2Mrk">
    <w:name w:val="Pealkiri 2 Märk"/>
    <w:basedOn w:val="Liguvaikefont"/>
    <w:link w:val="Pealkiri2"/>
    <w:uiPriority w:val="9"/>
    <w:rsid w:val="00A020B6"/>
    <w:rPr>
      <w:rFonts w:asciiTheme="majorHAnsi" w:eastAsiaTheme="majorEastAsia" w:hAnsiTheme="majorHAnsi" w:cstheme="majorBidi"/>
      <w:color w:val="2F5496" w:themeColor="accent1" w:themeShade="BF"/>
      <w:sz w:val="26"/>
      <w:szCs w:val="26"/>
      <w:lang w:eastAsia="en-GB"/>
    </w:rPr>
  </w:style>
  <w:style w:type="paragraph" w:styleId="Vahedeta">
    <w:name w:val="No Spacing"/>
    <w:uiPriority w:val="1"/>
    <w:qFormat/>
    <w:rsid w:val="00A020B6"/>
    <w:pPr>
      <w:pageBreakBefore/>
    </w:pPr>
  </w:style>
  <w:style w:type="paragraph" w:styleId="Pis">
    <w:name w:val="header"/>
    <w:basedOn w:val="Normaallaad"/>
    <w:link w:val="PisMrk"/>
    <w:uiPriority w:val="99"/>
    <w:unhideWhenUsed/>
    <w:rsid w:val="00551335"/>
    <w:pPr>
      <w:tabs>
        <w:tab w:val="center" w:pos="4680"/>
        <w:tab w:val="right" w:pos="9360"/>
      </w:tabs>
    </w:pPr>
  </w:style>
  <w:style w:type="character" w:customStyle="1" w:styleId="PisMrk">
    <w:name w:val="Päis Märk"/>
    <w:basedOn w:val="Liguvaikefont"/>
    <w:link w:val="Pis"/>
    <w:uiPriority w:val="99"/>
    <w:rsid w:val="00551335"/>
  </w:style>
  <w:style w:type="paragraph" w:styleId="Jalus">
    <w:name w:val="footer"/>
    <w:basedOn w:val="Normaallaad"/>
    <w:link w:val="JalusMrk"/>
    <w:uiPriority w:val="99"/>
    <w:unhideWhenUsed/>
    <w:rsid w:val="00551335"/>
    <w:pPr>
      <w:tabs>
        <w:tab w:val="center" w:pos="4680"/>
        <w:tab w:val="right" w:pos="9360"/>
      </w:tabs>
    </w:pPr>
  </w:style>
  <w:style w:type="character" w:customStyle="1" w:styleId="JalusMrk">
    <w:name w:val="Jalus Märk"/>
    <w:basedOn w:val="Liguvaikefont"/>
    <w:link w:val="Jalus"/>
    <w:uiPriority w:val="99"/>
    <w:rsid w:val="00551335"/>
  </w:style>
  <w:style w:type="character" w:styleId="Lahendamatamainimine">
    <w:name w:val="Unresolved Mention"/>
    <w:basedOn w:val="Liguvaikefont"/>
    <w:uiPriority w:val="99"/>
    <w:semiHidden/>
    <w:unhideWhenUsed/>
    <w:rsid w:val="00390485"/>
    <w:rPr>
      <w:color w:val="605E5C"/>
      <w:shd w:val="clear" w:color="auto" w:fill="E1DFDD"/>
    </w:rPr>
  </w:style>
  <w:style w:type="paragraph" w:styleId="Redaktsioon">
    <w:name w:val="Revision"/>
    <w:hidden/>
    <w:uiPriority w:val="99"/>
    <w:semiHidden/>
    <w:rsid w:val="008C66F9"/>
  </w:style>
  <w:style w:type="character" w:styleId="Kommentaariviide">
    <w:name w:val="annotation reference"/>
    <w:basedOn w:val="Liguvaikefont"/>
    <w:uiPriority w:val="99"/>
    <w:semiHidden/>
    <w:unhideWhenUsed/>
    <w:rsid w:val="008C66F9"/>
    <w:rPr>
      <w:sz w:val="16"/>
      <w:szCs w:val="16"/>
    </w:rPr>
  </w:style>
  <w:style w:type="paragraph" w:styleId="Kommentaaritekst">
    <w:name w:val="annotation text"/>
    <w:basedOn w:val="Normaallaad"/>
    <w:link w:val="KommentaaritekstMrk"/>
    <w:uiPriority w:val="99"/>
    <w:unhideWhenUsed/>
    <w:rsid w:val="008C66F9"/>
    <w:rPr>
      <w:sz w:val="20"/>
      <w:szCs w:val="20"/>
    </w:rPr>
  </w:style>
  <w:style w:type="character" w:customStyle="1" w:styleId="KommentaaritekstMrk">
    <w:name w:val="Kommentaari tekst Märk"/>
    <w:basedOn w:val="Liguvaikefont"/>
    <w:link w:val="Kommentaaritekst"/>
    <w:uiPriority w:val="99"/>
    <w:rsid w:val="008C66F9"/>
    <w:rPr>
      <w:sz w:val="20"/>
      <w:szCs w:val="20"/>
    </w:rPr>
  </w:style>
  <w:style w:type="paragraph" w:styleId="Kommentaariteema">
    <w:name w:val="annotation subject"/>
    <w:basedOn w:val="Kommentaaritekst"/>
    <w:next w:val="Kommentaaritekst"/>
    <w:link w:val="KommentaariteemaMrk"/>
    <w:uiPriority w:val="99"/>
    <w:semiHidden/>
    <w:unhideWhenUsed/>
    <w:rsid w:val="008C66F9"/>
    <w:rPr>
      <w:b/>
      <w:bCs/>
    </w:rPr>
  </w:style>
  <w:style w:type="character" w:customStyle="1" w:styleId="KommentaariteemaMrk">
    <w:name w:val="Kommentaari teema Märk"/>
    <w:basedOn w:val="KommentaaritekstMrk"/>
    <w:link w:val="Kommentaariteema"/>
    <w:uiPriority w:val="99"/>
    <w:semiHidden/>
    <w:rsid w:val="008C66F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841063">
      <w:bodyDiv w:val="1"/>
      <w:marLeft w:val="0"/>
      <w:marRight w:val="0"/>
      <w:marTop w:val="0"/>
      <w:marBottom w:val="0"/>
      <w:divBdr>
        <w:top w:val="none" w:sz="0" w:space="0" w:color="auto"/>
        <w:left w:val="none" w:sz="0" w:space="0" w:color="auto"/>
        <w:bottom w:val="none" w:sz="0" w:space="0" w:color="auto"/>
        <w:right w:val="none" w:sz="0" w:space="0" w:color="auto"/>
      </w:divBdr>
      <w:divsChild>
        <w:div w:id="1205559099">
          <w:marLeft w:val="0"/>
          <w:marRight w:val="0"/>
          <w:marTop w:val="0"/>
          <w:marBottom w:val="0"/>
          <w:divBdr>
            <w:top w:val="none" w:sz="0" w:space="0" w:color="auto"/>
            <w:left w:val="none" w:sz="0" w:space="0" w:color="auto"/>
            <w:bottom w:val="none" w:sz="0" w:space="0" w:color="auto"/>
            <w:right w:val="none" w:sz="0" w:space="0" w:color="auto"/>
          </w:divBdr>
          <w:divsChild>
            <w:div w:id="198587200">
              <w:marLeft w:val="0"/>
              <w:marRight w:val="0"/>
              <w:marTop w:val="0"/>
              <w:marBottom w:val="0"/>
              <w:divBdr>
                <w:top w:val="none" w:sz="0" w:space="0" w:color="auto"/>
                <w:left w:val="none" w:sz="0" w:space="0" w:color="auto"/>
                <w:bottom w:val="none" w:sz="0" w:space="0" w:color="auto"/>
                <w:right w:val="none" w:sz="0" w:space="0" w:color="auto"/>
              </w:divBdr>
              <w:divsChild>
                <w:div w:id="58873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92060">
      <w:bodyDiv w:val="1"/>
      <w:marLeft w:val="0"/>
      <w:marRight w:val="0"/>
      <w:marTop w:val="0"/>
      <w:marBottom w:val="0"/>
      <w:divBdr>
        <w:top w:val="none" w:sz="0" w:space="0" w:color="auto"/>
        <w:left w:val="none" w:sz="0" w:space="0" w:color="auto"/>
        <w:bottom w:val="none" w:sz="0" w:space="0" w:color="auto"/>
        <w:right w:val="none" w:sz="0" w:space="0" w:color="auto"/>
      </w:divBdr>
      <w:divsChild>
        <w:div w:id="1320577115">
          <w:marLeft w:val="0"/>
          <w:marRight w:val="0"/>
          <w:marTop w:val="0"/>
          <w:marBottom w:val="0"/>
          <w:divBdr>
            <w:top w:val="none" w:sz="0" w:space="0" w:color="auto"/>
            <w:left w:val="none" w:sz="0" w:space="0" w:color="auto"/>
            <w:bottom w:val="none" w:sz="0" w:space="0" w:color="auto"/>
            <w:right w:val="none" w:sz="0" w:space="0" w:color="auto"/>
          </w:divBdr>
          <w:divsChild>
            <w:div w:id="1722512644">
              <w:marLeft w:val="0"/>
              <w:marRight w:val="0"/>
              <w:marTop w:val="0"/>
              <w:marBottom w:val="0"/>
              <w:divBdr>
                <w:top w:val="none" w:sz="0" w:space="0" w:color="auto"/>
                <w:left w:val="none" w:sz="0" w:space="0" w:color="auto"/>
                <w:bottom w:val="none" w:sz="0" w:space="0" w:color="auto"/>
                <w:right w:val="none" w:sz="0" w:space="0" w:color="auto"/>
              </w:divBdr>
              <w:divsChild>
                <w:div w:id="54074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730564">
      <w:bodyDiv w:val="1"/>
      <w:marLeft w:val="0"/>
      <w:marRight w:val="0"/>
      <w:marTop w:val="0"/>
      <w:marBottom w:val="0"/>
      <w:divBdr>
        <w:top w:val="none" w:sz="0" w:space="0" w:color="auto"/>
        <w:left w:val="none" w:sz="0" w:space="0" w:color="auto"/>
        <w:bottom w:val="none" w:sz="0" w:space="0" w:color="auto"/>
        <w:right w:val="none" w:sz="0" w:space="0" w:color="auto"/>
      </w:divBdr>
    </w:div>
    <w:div w:id="399599896">
      <w:bodyDiv w:val="1"/>
      <w:marLeft w:val="0"/>
      <w:marRight w:val="0"/>
      <w:marTop w:val="0"/>
      <w:marBottom w:val="0"/>
      <w:divBdr>
        <w:top w:val="none" w:sz="0" w:space="0" w:color="auto"/>
        <w:left w:val="none" w:sz="0" w:space="0" w:color="auto"/>
        <w:bottom w:val="none" w:sz="0" w:space="0" w:color="auto"/>
        <w:right w:val="none" w:sz="0" w:space="0" w:color="auto"/>
      </w:divBdr>
      <w:divsChild>
        <w:div w:id="876157848">
          <w:marLeft w:val="0"/>
          <w:marRight w:val="0"/>
          <w:marTop w:val="0"/>
          <w:marBottom w:val="0"/>
          <w:divBdr>
            <w:top w:val="none" w:sz="0" w:space="0" w:color="auto"/>
            <w:left w:val="none" w:sz="0" w:space="0" w:color="auto"/>
            <w:bottom w:val="none" w:sz="0" w:space="0" w:color="auto"/>
            <w:right w:val="none" w:sz="0" w:space="0" w:color="auto"/>
          </w:divBdr>
          <w:divsChild>
            <w:div w:id="307560537">
              <w:marLeft w:val="0"/>
              <w:marRight w:val="0"/>
              <w:marTop w:val="0"/>
              <w:marBottom w:val="0"/>
              <w:divBdr>
                <w:top w:val="none" w:sz="0" w:space="0" w:color="auto"/>
                <w:left w:val="none" w:sz="0" w:space="0" w:color="auto"/>
                <w:bottom w:val="none" w:sz="0" w:space="0" w:color="auto"/>
                <w:right w:val="none" w:sz="0" w:space="0" w:color="auto"/>
              </w:divBdr>
              <w:divsChild>
                <w:div w:id="1628849834">
                  <w:marLeft w:val="0"/>
                  <w:marRight w:val="0"/>
                  <w:marTop w:val="0"/>
                  <w:marBottom w:val="0"/>
                  <w:divBdr>
                    <w:top w:val="none" w:sz="0" w:space="0" w:color="auto"/>
                    <w:left w:val="none" w:sz="0" w:space="0" w:color="auto"/>
                    <w:bottom w:val="none" w:sz="0" w:space="0" w:color="auto"/>
                    <w:right w:val="none" w:sz="0" w:space="0" w:color="auto"/>
                  </w:divBdr>
                </w:div>
              </w:divsChild>
            </w:div>
            <w:div w:id="970745887">
              <w:marLeft w:val="0"/>
              <w:marRight w:val="0"/>
              <w:marTop w:val="0"/>
              <w:marBottom w:val="0"/>
              <w:divBdr>
                <w:top w:val="none" w:sz="0" w:space="0" w:color="auto"/>
                <w:left w:val="none" w:sz="0" w:space="0" w:color="auto"/>
                <w:bottom w:val="none" w:sz="0" w:space="0" w:color="auto"/>
                <w:right w:val="none" w:sz="0" w:space="0" w:color="auto"/>
              </w:divBdr>
              <w:divsChild>
                <w:div w:id="1669864238">
                  <w:marLeft w:val="0"/>
                  <w:marRight w:val="0"/>
                  <w:marTop w:val="0"/>
                  <w:marBottom w:val="0"/>
                  <w:divBdr>
                    <w:top w:val="none" w:sz="0" w:space="0" w:color="auto"/>
                    <w:left w:val="none" w:sz="0" w:space="0" w:color="auto"/>
                    <w:bottom w:val="none" w:sz="0" w:space="0" w:color="auto"/>
                    <w:right w:val="none" w:sz="0" w:space="0" w:color="auto"/>
                  </w:divBdr>
                </w:div>
              </w:divsChild>
            </w:div>
            <w:div w:id="791362581">
              <w:marLeft w:val="0"/>
              <w:marRight w:val="0"/>
              <w:marTop w:val="0"/>
              <w:marBottom w:val="0"/>
              <w:divBdr>
                <w:top w:val="none" w:sz="0" w:space="0" w:color="auto"/>
                <w:left w:val="none" w:sz="0" w:space="0" w:color="auto"/>
                <w:bottom w:val="none" w:sz="0" w:space="0" w:color="auto"/>
                <w:right w:val="none" w:sz="0" w:space="0" w:color="auto"/>
              </w:divBdr>
              <w:divsChild>
                <w:div w:id="118495588">
                  <w:marLeft w:val="0"/>
                  <w:marRight w:val="0"/>
                  <w:marTop w:val="0"/>
                  <w:marBottom w:val="0"/>
                  <w:divBdr>
                    <w:top w:val="none" w:sz="0" w:space="0" w:color="auto"/>
                    <w:left w:val="none" w:sz="0" w:space="0" w:color="auto"/>
                    <w:bottom w:val="none" w:sz="0" w:space="0" w:color="auto"/>
                    <w:right w:val="none" w:sz="0" w:space="0" w:color="auto"/>
                  </w:divBdr>
                </w:div>
              </w:divsChild>
            </w:div>
            <w:div w:id="606619424">
              <w:marLeft w:val="0"/>
              <w:marRight w:val="0"/>
              <w:marTop w:val="0"/>
              <w:marBottom w:val="0"/>
              <w:divBdr>
                <w:top w:val="none" w:sz="0" w:space="0" w:color="auto"/>
                <w:left w:val="none" w:sz="0" w:space="0" w:color="auto"/>
                <w:bottom w:val="none" w:sz="0" w:space="0" w:color="auto"/>
                <w:right w:val="none" w:sz="0" w:space="0" w:color="auto"/>
              </w:divBdr>
              <w:divsChild>
                <w:div w:id="2021661284">
                  <w:marLeft w:val="0"/>
                  <w:marRight w:val="0"/>
                  <w:marTop w:val="0"/>
                  <w:marBottom w:val="0"/>
                  <w:divBdr>
                    <w:top w:val="none" w:sz="0" w:space="0" w:color="auto"/>
                    <w:left w:val="none" w:sz="0" w:space="0" w:color="auto"/>
                    <w:bottom w:val="none" w:sz="0" w:space="0" w:color="auto"/>
                    <w:right w:val="none" w:sz="0" w:space="0" w:color="auto"/>
                  </w:divBdr>
                </w:div>
                <w:div w:id="2695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324750">
      <w:bodyDiv w:val="1"/>
      <w:marLeft w:val="0"/>
      <w:marRight w:val="0"/>
      <w:marTop w:val="0"/>
      <w:marBottom w:val="0"/>
      <w:divBdr>
        <w:top w:val="none" w:sz="0" w:space="0" w:color="auto"/>
        <w:left w:val="none" w:sz="0" w:space="0" w:color="auto"/>
        <w:bottom w:val="none" w:sz="0" w:space="0" w:color="auto"/>
        <w:right w:val="none" w:sz="0" w:space="0" w:color="auto"/>
      </w:divBdr>
    </w:div>
    <w:div w:id="662316690">
      <w:bodyDiv w:val="1"/>
      <w:marLeft w:val="0"/>
      <w:marRight w:val="0"/>
      <w:marTop w:val="0"/>
      <w:marBottom w:val="0"/>
      <w:divBdr>
        <w:top w:val="none" w:sz="0" w:space="0" w:color="auto"/>
        <w:left w:val="none" w:sz="0" w:space="0" w:color="auto"/>
        <w:bottom w:val="none" w:sz="0" w:space="0" w:color="auto"/>
        <w:right w:val="none" w:sz="0" w:space="0" w:color="auto"/>
      </w:divBdr>
    </w:div>
    <w:div w:id="680163940">
      <w:bodyDiv w:val="1"/>
      <w:marLeft w:val="0"/>
      <w:marRight w:val="0"/>
      <w:marTop w:val="0"/>
      <w:marBottom w:val="0"/>
      <w:divBdr>
        <w:top w:val="none" w:sz="0" w:space="0" w:color="auto"/>
        <w:left w:val="none" w:sz="0" w:space="0" w:color="auto"/>
        <w:bottom w:val="none" w:sz="0" w:space="0" w:color="auto"/>
        <w:right w:val="none" w:sz="0" w:space="0" w:color="auto"/>
      </w:divBdr>
    </w:div>
    <w:div w:id="685717839">
      <w:bodyDiv w:val="1"/>
      <w:marLeft w:val="0"/>
      <w:marRight w:val="0"/>
      <w:marTop w:val="0"/>
      <w:marBottom w:val="0"/>
      <w:divBdr>
        <w:top w:val="none" w:sz="0" w:space="0" w:color="auto"/>
        <w:left w:val="none" w:sz="0" w:space="0" w:color="auto"/>
        <w:bottom w:val="none" w:sz="0" w:space="0" w:color="auto"/>
        <w:right w:val="none" w:sz="0" w:space="0" w:color="auto"/>
      </w:divBdr>
      <w:divsChild>
        <w:div w:id="1928422882">
          <w:marLeft w:val="0"/>
          <w:marRight w:val="0"/>
          <w:marTop w:val="0"/>
          <w:marBottom w:val="0"/>
          <w:divBdr>
            <w:top w:val="none" w:sz="0" w:space="0" w:color="auto"/>
            <w:left w:val="none" w:sz="0" w:space="0" w:color="auto"/>
            <w:bottom w:val="none" w:sz="0" w:space="0" w:color="auto"/>
            <w:right w:val="none" w:sz="0" w:space="0" w:color="auto"/>
          </w:divBdr>
          <w:divsChild>
            <w:div w:id="1569613857">
              <w:marLeft w:val="0"/>
              <w:marRight w:val="0"/>
              <w:marTop w:val="0"/>
              <w:marBottom w:val="0"/>
              <w:divBdr>
                <w:top w:val="none" w:sz="0" w:space="0" w:color="auto"/>
                <w:left w:val="none" w:sz="0" w:space="0" w:color="auto"/>
                <w:bottom w:val="none" w:sz="0" w:space="0" w:color="auto"/>
                <w:right w:val="none" w:sz="0" w:space="0" w:color="auto"/>
              </w:divBdr>
              <w:divsChild>
                <w:div w:id="27710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669250">
      <w:bodyDiv w:val="1"/>
      <w:marLeft w:val="0"/>
      <w:marRight w:val="0"/>
      <w:marTop w:val="0"/>
      <w:marBottom w:val="0"/>
      <w:divBdr>
        <w:top w:val="none" w:sz="0" w:space="0" w:color="auto"/>
        <w:left w:val="none" w:sz="0" w:space="0" w:color="auto"/>
        <w:bottom w:val="none" w:sz="0" w:space="0" w:color="auto"/>
        <w:right w:val="none" w:sz="0" w:space="0" w:color="auto"/>
      </w:divBdr>
      <w:divsChild>
        <w:div w:id="1055740655">
          <w:marLeft w:val="0"/>
          <w:marRight w:val="0"/>
          <w:marTop w:val="0"/>
          <w:marBottom w:val="0"/>
          <w:divBdr>
            <w:top w:val="none" w:sz="0" w:space="0" w:color="auto"/>
            <w:left w:val="none" w:sz="0" w:space="0" w:color="auto"/>
            <w:bottom w:val="none" w:sz="0" w:space="0" w:color="auto"/>
            <w:right w:val="none" w:sz="0" w:space="0" w:color="auto"/>
          </w:divBdr>
          <w:divsChild>
            <w:div w:id="379020573">
              <w:marLeft w:val="0"/>
              <w:marRight w:val="0"/>
              <w:marTop w:val="0"/>
              <w:marBottom w:val="0"/>
              <w:divBdr>
                <w:top w:val="none" w:sz="0" w:space="0" w:color="auto"/>
                <w:left w:val="none" w:sz="0" w:space="0" w:color="auto"/>
                <w:bottom w:val="none" w:sz="0" w:space="0" w:color="auto"/>
                <w:right w:val="none" w:sz="0" w:space="0" w:color="auto"/>
              </w:divBdr>
              <w:divsChild>
                <w:div w:id="156332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346561">
      <w:bodyDiv w:val="1"/>
      <w:marLeft w:val="0"/>
      <w:marRight w:val="0"/>
      <w:marTop w:val="0"/>
      <w:marBottom w:val="0"/>
      <w:divBdr>
        <w:top w:val="none" w:sz="0" w:space="0" w:color="auto"/>
        <w:left w:val="none" w:sz="0" w:space="0" w:color="auto"/>
        <w:bottom w:val="none" w:sz="0" w:space="0" w:color="auto"/>
        <w:right w:val="none" w:sz="0" w:space="0" w:color="auto"/>
      </w:divBdr>
    </w:div>
    <w:div w:id="900214579">
      <w:bodyDiv w:val="1"/>
      <w:marLeft w:val="0"/>
      <w:marRight w:val="0"/>
      <w:marTop w:val="0"/>
      <w:marBottom w:val="0"/>
      <w:divBdr>
        <w:top w:val="none" w:sz="0" w:space="0" w:color="auto"/>
        <w:left w:val="none" w:sz="0" w:space="0" w:color="auto"/>
        <w:bottom w:val="none" w:sz="0" w:space="0" w:color="auto"/>
        <w:right w:val="none" w:sz="0" w:space="0" w:color="auto"/>
      </w:divBdr>
      <w:divsChild>
        <w:div w:id="1373385543">
          <w:marLeft w:val="0"/>
          <w:marRight w:val="0"/>
          <w:marTop w:val="0"/>
          <w:marBottom w:val="0"/>
          <w:divBdr>
            <w:top w:val="none" w:sz="0" w:space="0" w:color="auto"/>
            <w:left w:val="none" w:sz="0" w:space="0" w:color="auto"/>
            <w:bottom w:val="none" w:sz="0" w:space="0" w:color="auto"/>
            <w:right w:val="none" w:sz="0" w:space="0" w:color="auto"/>
          </w:divBdr>
          <w:divsChild>
            <w:div w:id="534076381">
              <w:marLeft w:val="0"/>
              <w:marRight w:val="0"/>
              <w:marTop w:val="0"/>
              <w:marBottom w:val="0"/>
              <w:divBdr>
                <w:top w:val="none" w:sz="0" w:space="0" w:color="auto"/>
                <w:left w:val="none" w:sz="0" w:space="0" w:color="auto"/>
                <w:bottom w:val="none" w:sz="0" w:space="0" w:color="auto"/>
                <w:right w:val="none" w:sz="0" w:space="0" w:color="auto"/>
              </w:divBdr>
              <w:divsChild>
                <w:div w:id="9995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899693">
      <w:bodyDiv w:val="1"/>
      <w:marLeft w:val="0"/>
      <w:marRight w:val="0"/>
      <w:marTop w:val="0"/>
      <w:marBottom w:val="0"/>
      <w:divBdr>
        <w:top w:val="none" w:sz="0" w:space="0" w:color="auto"/>
        <w:left w:val="none" w:sz="0" w:space="0" w:color="auto"/>
        <w:bottom w:val="none" w:sz="0" w:space="0" w:color="auto"/>
        <w:right w:val="none" w:sz="0" w:space="0" w:color="auto"/>
      </w:divBdr>
      <w:divsChild>
        <w:div w:id="1167668549">
          <w:marLeft w:val="0"/>
          <w:marRight w:val="0"/>
          <w:marTop w:val="0"/>
          <w:marBottom w:val="0"/>
          <w:divBdr>
            <w:top w:val="none" w:sz="0" w:space="0" w:color="auto"/>
            <w:left w:val="none" w:sz="0" w:space="0" w:color="auto"/>
            <w:bottom w:val="none" w:sz="0" w:space="0" w:color="auto"/>
            <w:right w:val="none" w:sz="0" w:space="0" w:color="auto"/>
          </w:divBdr>
          <w:divsChild>
            <w:div w:id="1866557342">
              <w:marLeft w:val="0"/>
              <w:marRight w:val="0"/>
              <w:marTop w:val="0"/>
              <w:marBottom w:val="0"/>
              <w:divBdr>
                <w:top w:val="none" w:sz="0" w:space="0" w:color="auto"/>
                <w:left w:val="none" w:sz="0" w:space="0" w:color="auto"/>
                <w:bottom w:val="none" w:sz="0" w:space="0" w:color="auto"/>
                <w:right w:val="none" w:sz="0" w:space="0" w:color="auto"/>
              </w:divBdr>
              <w:divsChild>
                <w:div w:id="443576577">
                  <w:marLeft w:val="0"/>
                  <w:marRight w:val="0"/>
                  <w:marTop w:val="0"/>
                  <w:marBottom w:val="0"/>
                  <w:divBdr>
                    <w:top w:val="none" w:sz="0" w:space="0" w:color="auto"/>
                    <w:left w:val="none" w:sz="0" w:space="0" w:color="auto"/>
                    <w:bottom w:val="none" w:sz="0" w:space="0" w:color="auto"/>
                    <w:right w:val="none" w:sz="0" w:space="0" w:color="auto"/>
                  </w:divBdr>
                  <w:divsChild>
                    <w:div w:id="47992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1844630">
      <w:bodyDiv w:val="1"/>
      <w:marLeft w:val="0"/>
      <w:marRight w:val="0"/>
      <w:marTop w:val="0"/>
      <w:marBottom w:val="0"/>
      <w:divBdr>
        <w:top w:val="none" w:sz="0" w:space="0" w:color="auto"/>
        <w:left w:val="none" w:sz="0" w:space="0" w:color="auto"/>
        <w:bottom w:val="none" w:sz="0" w:space="0" w:color="auto"/>
        <w:right w:val="none" w:sz="0" w:space="0" w:color="auto"/>
      </w:divBdr>
      <w:divsChild>
        <w:div w:id="1971857079">
          <w:marLeft w:val="0"/>
          <w:marRight w:val="0"/>
          <w:marTop w:val="0"/>
          <w:marBottom w:val="0"/>
          <w:divBdr>
            <w:top w:val="none" w:sz="0" w:space="0" w:color="auto"/>
            <w:left w:val="none" w:sz="0" w:space="0" w:color="auto"/>
            <w:bottom w:val="none" w:sz="0" w:space="0" w:color="auto"/>
            <w:right w:val="none" w:sz="0" w:space="0" w:color="auto"/>
          </w:divBdr>
          <w:divsChild>
            <w:div w:id="88015582">
              <w:marLeft w:val="0"/>
              <w:marRight w:val="0"/>
              <w:marTop w:val="0"/>
              <w:marBottom w:val="0"/>
              <w:divBdr>
                <w:top w:val="none" w:sz="0" w:space="0" w:color="auto"/>
                <w:left w:val="none" w:sz="0" w:space="0" w:color="auto"/>
                <w:bottom w:val="none" w:sz="0" w:space="0" w:color="auto"/>
                <w:right w:val="none" w:sz="0" w:space="0" w:color="auto"/>
              </w:divBdr>
              <w:divsChild>
                <w:div w:id="17482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349671">
      <w:bodyDiv w:val="1"/>
      <w:marLeft w:val="0"/>
      <w:marRight w:val="0"/>
      <w:marTop w:val="0"/>
      <w:marBottom w:val="0"/>
      <w:divBdr>
        <w:top w:val="none" w:sz="0" w:space="0" w:color="auto"/>
        <w:left w:val="none" w:sz="0" w:space="0" w:color="auto"/>
        <w:bottom w:val="none" w:sz="0" w:space="0" w:color="auto"/>
        <w:right w:val="none" w:sz="0" w:space="0" w:color="auto"/>
      </w:divBdr>
      <w:divsChild>
        <w:div w:id="557714952">
          <w:marLeft w:val="0"/>
          <w:marRight w:val="0"/>
          <w:marTop w:val="0"/>
          <w:marBottom w:val="0"/>
          <w:divBdr>
            <w:top w:val="none" w:sz="0" w:space="0" w:color="auto"/>
            <w:left w:val="none" w:sz="0" w:space="0" w:color="auto"/>
            <w:bottom w:val="none" w:sz="0" w:space="0" w:color="auto"/>
            <w:right w:val="none" w:sz="0" w:space="0" w:color="auto"/>
          </w:divBdr>
          <w:divsChild>
            <w:div w:id="635067076">
              <w:marLeft w:val="0"/>
              <w:marRight w:val="0"/>
              <w:marTop w:val="0"/>
              <w:marBottom w:val="0"/>
              <w:divBdr>
                <w:top w:val="none" w:sz="0" w:space="0" w:color="auto"/>
                <w:left w:val="none" w:sz="0" w:space="0" w:color="auto"/>
                <w:bottom w:val="none" w:sz="0" w:space="0" w:color="auto"/>
                <w:right w:val="none" w:sz="0" w:space="0" w:color="auto"/>
              </w:divBdr>
              <w:divsChild>
                <w:div w:id="151850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833839">
      <w:bodyDiv w:val="1"/>
      <w:marLeft w:val="0"/>
      <w:marRight w:val="0"/>
      <w:marTop w:val="0"/>
      <w:marBottom w:val="0"/>
      <w:divBdr>
        <w:top w:val="none" w:sz="0" w:space="0" w:color="auto"/>
        <w:left w:val="none" w:sz="0" w:space="0" w:color="auto"/>
        <w:bottom w:val="none" w:sz="0" w:space="0" w:color="auto"/>
        <w:right w:val="none" w:sz="0" w:space="0" w:color="auto"/>
      </w:divBdr>
    </w:div>
    <w:div w:id="1790471196">
      <w:bodyDiv w:val="1"/>
      <w:marLeft w:val="0"/>
      <w:marRight w:val="0"/>
      <w:marTop w:val="0"/>
      <w:marBottom w:val="0"/>
      <w:divBdr>
        <w:top w:val="none" w:sz="0" w:space="0" w:color="auto"/>
        <w:left w:val="none" w:sz="0" w:space="0" w:color="auto"/>
        <w:bottom w:val="none" w:sz="0" w:space="0" w:color="auto"/>
        <w:right w:val="none" w:sz="0" w:space="0" w:color="auto"/>
      </w:divBdr>
    </w:div>
    <w:div w:id="1881211372">
      <w:bodyDiv w:val="1"/>
      <w:marLeft w:val="0"/>
      <w:marRight w:val="0"/>
      <w:marTop w:val="0"/>
      <w:marBottom w:val="0"/>
      <w:divBdr>
        <w:top w:val="none" w:sz="0" w:space="0" w:color="auto"/>
        <w:left w:val="none" w:sz="0" w:space="0" w:color="auto"/>
        <w:bottom w:val="none" w:sz="0" w:space="0" w:color="auto"/>
        <w:right w:val="none" w:sz="0" w:space="0" w:color="auto"/>
      </w:divBdr>
    </w:div>
    <w:div w:id="1888292559">
      <w:bodyDiv w:val="1"/>
      <w:marLeft w:val="0"/>
      <w:marRight w:val="0"/>
      <w:marTop w:val="0"/>
      <w:marBottom w:val="0"/>
      <w:divBdr>
        <w:top w:val="none" w:sz="0" w:space="0" w:color="auto"/>
        <w:left w:val="none" w:sz="0" w:space="0" w:color="auto"/>
        <w:bottom w:val="none" w:sz="0" w:space="0" w:color="auto"/>
        <w:right w:val="none" w:sz="0" w:space="0" w:color="auto"/>
      </w:divBdr>
      <w:divsChild>
        <w:div w:id="456873322">
          <w:marLeft w:val="0"/>
          <w:marRight w:val="0"/>
          <w:marTop w:val="0"/>
          <w:marBottom w:val="0"/>
          <w:divBdr>
            <w:top w:val="none" w:sz="0" w:space="0" w:color="auto"/>
            <w:left w:val="none" w:sz="0" w:space="0" w:color="auto"/>
            <w:bottom w:val="none" w:sz="0" w:space="0" w:color="auto"/>
            <w:right w:val="none" w:sz="0" w:space="0" w:color="auto"/>
          </w:divBdr>
          <w:divsChild>
            <w:div w:id="3434437">
              <w:marLeft w:val="0"/>
              <w:marRight w:val="0"/>
              <w:marTop w:val="0"/>
              <w:marBottom w:val="0"/>
              <w:divBdr>
                <w:top w:val="none" w:sz="0" w:space="0" w:color="auto"/>
                <w:left w:val="none" w:sz="0" w:space="0" w:color="auto"/>
                <w:bottom w:val="none" w:sz="0" w:space="0" w:color="auto"/>
                <w:right w:val="none" w:sz="0" w:space="0" w:color="auto"/>
              </w:divBdr>
              <w:divsChild>
                <w:div w:id="210044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yperlink" Target="mailto:info@dementsus.ee" TargetMode="Externa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hyperlink" Target="https://www.who.int/mental_health/neurology/dementia/Global_Observatory/en/" TargetMode="External"/><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hyperlink" Target="https://www.who.int/mental_health/neurology/dementia/Global_Observatory/e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5.png"/><Relationship Id="rId10" Type="http://schemas.openxmlformats.org/officeDocument/2006/relationships/image" Target="media/image1.jpg"/><Relationship Id="rId19" Type="http://schemas.openxmlformats.org/officeDocument/2006/relationships/hyperlink" Target="mailto:info@dementsus.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a6496a8e-e3bb-4156-8e7a-8bd572a3f1ca">
      <UserInfo>
        <DisplayName>Terje</DisplayName>
        <AccountId>19</AccountId>
        <AccountType/>
      </UserInfo>
    </SharedWithUsers>
    <TaxCatchAll xmlns="a6496a8e-e3bb-4156-8e7a-8bd572a3f1ca" xsi:nil="true"/>
    <lcf76f155ced4ddcb4097134ff3c332f xmlns="b403e2a2-938d-4149-8c24-498ddf5bfc0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067D32BDEC12C4FB6A756995DF1F01F" ma:contentTypeVersion="12" ma:contentTypeDescription="Create a new document." ma:contentTypeScope="" ma:versionID="af96ce5ee620644eeec74626f693a23b">
  <xsd:schema xmlns:xsd="http://www.w3.org/2001/XMLSchema" xmlns:xs="http://www.w3.org/2001/XMLSchema" xmlns:p="http://schemas.microsoft.com/office/2006/metadata/properties" xmlns:ns2="b403e2a2-938d-4149-8c24-498ddf5bfc02" xmlns:ns3="a6496a8e-e3bb-4156-8e7a-8bd572a3f1ca" targetNamespace="http://schemas.microsoft.com/office/2006/metadata/properties" ma:root="true" ma:fieldsID="4c71cfc5c723e57c559b416171276aaf" ns2:_="" ns3:_="">
    <xsd:import namespace="b403e2a2-938d-4149-8c24-498ddf5bfc02"/>
    <xsd:import namespace="a6496a8e-e3bb-4156-8e7a-8bd572a3f1c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03e2a2-938d-4149-8c24-498ddf5bf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db8c87de-c756-421e-9098-9abdc222dbb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496a8e-e3bb-4156-8e7a-8bd572a3f1c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9ea2591b-1e5d-462f-a913-9e13871ed635}" ma:internalName="TaxCatchAll" ma:showField="CatchAllData" ma:web="a6496a8e-e3bb-4156-8e7a-8bd572a3f1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280D93-2AD1-491A-80DD-0A4F1BE4EA7C}">
  <ds:schemaRefs>
    <ds:schemaRef ds:uri="http://schemas.microsoft.com/sharepoint/v3/contenttype/forms"/>
  </ds:schemaRefs>
</ds:datastoreItem>
</file>

<file path=customXml/itemProps2.xml><?xml version="1.0" encoding="utf-8"?>
<ds:datastoreItem xmlns:ds="http://schemas.openxmlformats.org/officeDocument/2006/customXml" ds:itemID="{27FF5E8E-0513-4C96-8850-DDFC9CEBEC25}">
  <ds:schemaRefs>
    <ds:schemaRef ds:uri="http://schemas.microsoft.com/office/2006/metadata/properties"/>
    <ds:schemaRef ds:uri="http://schemas.microsoft.com/office/infopath/2007/PartnerControls"/>
    <ds:schemaRef ds:uri="a6496a8e-e3bb-4156-8e7a-8bd572a3f1ca"/>
    <ds:schemaRef ds:uri="b403e2a2-938d-4149-8c24-498ddf5bfc02"/>
  </ds:schemaRefs>
</ds:datastoreItem>
</file>

<file path=customXml/itemProps3.xml><?xml version="1.0" encoding="utf-8"?>
<ds:datastoreItem xmlns:ds="http://schemas.openxmlformats.org/officeDocument/2006/customXml" ds:itemID="{C432D94E-51F5-429E-AC41-0F5D4B8C3A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03e2a2-938d-4149-8c24-498ddf5bfc02"/>
    <ds:schemaRef ds:uri="a6496a8e-e3bb-4156-8e7a-8bd572a3f1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14</Pages>
  <Words>5242</Words>
  <Characters>30410</Characters>
  <Application>Microsoft Office Word</Application>
  <DocSecurity>0</DocSecurity>
  <Lines>253</Lines>
  <Paragraphs>71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Pipi-Liis Siemann</dc:creator>
  <cp:keywords/>
  <dc:description/>
  <cp:lastModifiedBy>Piret Purdelo-Tomingas</cp:lastModifiedBy>
  <cp:revision>30</cp:revision>
  <cp:lastPrinted>2023-12-28T11:39:00Z</cp:lastPrinted>
  <dcterms:created xsi:type="dcterms:W3CDTF">2025-11-28T12:33:00Z</dcterms:created>
  <dcterms:modified xsi:type="dcterms:W3CDTF">2025-11-28T13:06:00Z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0x0101005067D32BDEC12C4FB6A756995DF1F01F</vt:lpwstr>
  </property>
  <property fmtid="{D5CDD505-2E9C-101B-9397-08002B2CF9AE}" pid="3" name="MSIP_Label_defa4170-0d19-0005-0004-bc88714345d2_Enabled">
    <vt:lpwstr>true</vt:lpwstr>
  </property>
  <property fmtid="{D5CDD505-2E9C-101B-9397-08002B2CF9AE}" pid="4" name="MSIP_Label_defa4170-0d19-0005-0004-bc88714345d2_SetDate">
    <vt:lpwstr>2024-11-25T16:09:22Z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8c9d7124-39da-4505-b604-70c3f343ebd3</vt:lpwstr>
  </property>
  <property fmtid="{D5CDD505-2E9C-101B-9397-08002B2CF9AE}" pid="9" name="MSIP_Label_defa4170-0d19-0005-0004-bc88714345d2_ContentBits">
    <vt:lpwstr>0</vt:lpwstr>
  </property>
</Properties>
</file>